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jc w:val="center"/>
        <w:rPr>
          <w:ins w:id="0" w:author="邢婵" w:date="2023-02-14T16:16:19Z"/>
          <w:rFonts w:hint="eastAsia"/>
          <w:sz w:val="52"/>
          <w:szCs w:val="52"/>
          <w:lang w:eastAsia="zh-CN"/>
        </w:rPr>
      </w:pPr>
      <w:r>
        <w:rPr>
          <w:rFonts w:hint="eastAsia"/>
          <w:sz w:val="52"/>
          <w:szCs w:val="52"/>
          <w:lang w:val="en-US" w:eastAsia="zh-CN"/>
        </w:rPr>
        <w:t>2023</w:t>
      </w:r>
      <w:r>
        <w:rPr>
          <w:rFonts w:hint="eastAsia"/>
          <w:sz w:val="52"/>
          <w:szCs w:val="52"/>
        </w:rPr>
        <w:t>年</w:t>
      </w:r>
      <w:r>
        <w:rPr>
          <w:rFonts w:hint="eastAsia"/>
          <w:sz w:val="52"/>
          <w:szCs w:val="52"/>
          <w:lang w:eastAsia="zh-CN"/>
        </w:rPr>
        <w:t>三亚市投资评审中心</w:t>
      </w:r>
    </w:p>
    <w:p>
      <w:pPr>
        <w:jc w:val="center"/>
        <w:rPr>
          <w:sz w:val="52"/>
          <w:szCs w:val="52"/>
        </w:rPr>
      </w:pPr>
      <w:r>
        <w:rPr>
          <w:rFonts w:hint="eastAsia"/>
          <w:sz w:val="52"/>
          <w:szCs w:val="52"/>
        </w:rPr>
        <w:t>单位预算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bookmarkStart w:id="0" w:name="_GoBack"/>
      <w:bookmarkEnd w:id="0"/>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三亚市投资评审中心</w:t>
      </w:r>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三亚市投资评审中心</w:t>
      </w:r>
      <w:r>
        <w:rPr>
          <w:rFonts w:hint="eastAsia" w:ascii="黑体" w:hAnsi="黑体" w:eastAsia="黑体" w:cs="黑体"/>
          <w:sz w:val="32"/>
          <w:szCs w:val="32"/>
          <w:lang w:val="en-US" w:eastAsia="zh-CN"/>
        </w:rPr>
        <w:t>2023年单位</w:t>
      </w:r>
      <w:r>
        <w:rPr>
          <w:rFonts w:hint="eastAsia" w:ascii="黑体" w:hAnsi="黑体" w:eastAsia="黑体"/>
          <w:sz w:val="32"/>
          <w:szCs w:val="32"/>
        </w:rPr>
        <w:t>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三亚市投资评审中心</w:t>
      </w:r>
      <w:r>
        <w:rPr>
          <w:rFonts w:hint="eastAsia" w:ascii="黑体" w:hAnsi="黑体" w:eastAsia="黑体" w:cs="黑体"/>
          <w:sz w:val="32"/>
          <w:szCs w:val="32"/>
          <w:lang w:val="en-US" w:eastAsia="zh-CN"/>
        </w:rPr>
        <w:t>2023</w:t>
      </w:r>
      <w:r>
        <w:rPr>
          <w:rFonts w:hint="eastAsia" w:ascii="黑体" w:hAnsi="黑体" w:eastAsia="黑体"/>
          <w:sz w:val="32"/>
          <w:szCs w:val="32"/>
        </w:rPr>
        <w:t>年单位预算情况说明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三亚市投资评审中心</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6"/>
        <w:numPr>
          <w:ilvl w:val="-1"/>
          <w:numId w:val="0"/>
        </w:numPr>
        <w:ind w:left="0" w:firstLine="0" w:firstLineChars="0"/>
        <w:jc w:val="left"/>
        <w:rPr>
          <w:rStyle w:val="10"/>
          <w:rFonts w:hint="eastAsia" w:ascii="仿宋" w:hAnsi="仿宋" w:eastAsia="仿宋" w:cs="仿宋"/>
          <w:sz w:val="32"/>
          <w:szCs w:val="32"/>
        </w:rPr>
      </w:pPr>
      <w:r>
        <w:rPr>
          <w:rFonts w:hint="eastAsia" w:ascii="黑体" w:hAnsi="黑体" w:eastAsia="黑体" w:cs="仿宋_GB2312"/>
          <w:sz w:val="32"/>
          <w:szCs w:val="32"/>
          <w:lang w:val="en-US" w:eastAsia="zh-CN"/>
        </w:rPr>
        <w:t xml:space="preserve">     </w:t>
      </w:r>
      <w:r>
        <w:rPr>
          <w:rStyle w:val="10"/>
          <w:rFonts w:hint="eastAsia" w:ascii="仿宋" w:hAnsi="仿宋" w:eastAsia="仿宋" w:cs="仿宋"/>
          <w:sz w:val="32"/>
          <w:szCs w:val="32"/>
        </w:rPr>
        <w:t>负责承担财政性投资项目工程概、预算审查，对市政府投资建设项目竣工决算、材料设备降价处理和工程报废签署审查意见；承担财政性投资的基本建设、技术改造、国土资源勘探等项目的评价咨询工作。</w:t>
      </w:r>
    </w:p>
    <w:p>
      <w:pPr>
        <w:rPr>
          <w:rFonts w:hint="eastAsia" w:ascii="黑体" w:hAnsi="黑体" w:eastAsia="黑体"/>
          <w:sz w:val="32"/>
          <w:szCs w:val="32"/>
          <w:lang w:val="en-US" w:eastAsia="zh-CN"/>
        </w:rPr>
      </w:pPr>
    </w:p>
    <w:p>
      <w:pPr>
        <w:rPr>
          <w:rFonts w:hint="eastAsia" w:ascii="黑体" w:hAnsi="黑体" w:eastAsia="黑体"/>
          <w:sz w:val="32"/>
          <w:szCs w:val="32"/>
          <w:lang w:val="en-US" w:eastAsia="zh-CN"/>
        </w:rPr>
      </w:pPr>
      <w:r>
        <w:rPr>
          <w:rFonts w:hint="eastAsia" w:ascii="黑体" w:hAnsi="黑体" w:eastAsia="黑体"/>
          <w:sz w:val="32"/>
          <w:szCs w:val="32"/>
          <w:lang w:val="en-US" w:eastAsia="zh-CN"/>
        </w:rPr>
        <w:t>第二部分  三亚市投资评审中心2023年单位预算表</w:t>
      </w:r>
    </w:p>
    <w:p>
      <w:pPr>
        <w:rPr>
          <w:rFonts w:hint="eastAsia" w:ascii="黑体" w:hAnsi="黑体" w:eastAsia="黑体"/>
          <w:sz w:val="32"/>
          <w:szCs w:val="32"/>
          <w:lang w:val="en-US" w:eastAsia="zh-CN"/>
        </w:rPr>
      </w:pPr>
      <w:r>
        <w:rPr>
          <w:rFonts w:hint="eastAsia" w:ascii="黑体" w:hAnsi="黑体" w:eastAsia="黑体"/>
          <w:sz w:val="32"/>
          <w:szCs w:val="32"/>
          <w:lang w:val="en-US" w:eastAsia="zh-CN"/>
        </w:rPr>
        <w:t xml:space="preserve">      </w:t>
      </w:r>
    </w:p>
    <w:p>
      <w:pPr>
        <w:rPr>
          <w:rFonts w:hint="eastAsia" w:ascii="黑体" w:hAnsi="黑体" w:eastAsia="黑体"/>
          <w:sz w:val="32"/>
          <w:szCs w:val="32"/>
          <w:lang w:val="en-US" w:eastAsia="zh-CN"/>
        </w:rPr>
      </w:pPr>
      <w:r>
        <w:rPr>
          <w:rFonts w:hint="eastAsia" w:ascii="黑体" w:hAnsi="黑体" w:eastAsia="黑体"/>
          <w:sz w:val="32"/>
          <w:szCs w:val="32"/>
          <w:lang w:val="en-US" w:eastAsia="zh-CN"/>
        </w:rPr>
        <w:t xml:space="preserve">       （此部分内容即为单位预算公开表）</w:t>
      </w:r>
    </w:p>
    <w:p>
      <w:pPr>
        <w:rPr>
          <w:rFonts w:hint="eastAsia" w:ascii="黑体" w:hAnsi="黑体" w:eastAsia="黑体"/>
          <w:sz w:val="32"/>
          <w:szCs w:val="32"/>
        </w:rPr>
      </w:pPr>
    </w:p>
    <w:p>
      <w:pPr>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eastAsia="zh-CN"/>
        </w:rPr>
        <w:t>三亚市投资评审中心</w:t>
      </w:r>
      <w:r>
        <w:rPr>
          <w:rFonts w:hint="eastAsia" w:ascii="仿宋_GB2312" w:hAnsi="黑体" w:eastAsia="仿宋_GB2312" w:cs="仿宋_GB2312"/>
          <w:sz w:val="32"/>
          <w:szCs w:val="32"/>
          <w:lang w:val="en-US" w:eastAsia="zh-CN"/>
        </w:rPr>
        <w:t>2023</w:t>
      </w:r>
      <w:r>
        <w:rPr>
          <w:rFonts w:hint="eastAsia" w:ascii="黑体" w:hAnsi="黑体" w:eastAsia="黑体"/>
          <w:sz w:val="32"/>
          <w:szCs w:val="32"/>
        </w:rPr>
        <w:t>年部门预算情况说明</w:t>
      </w:r>
    </w:p>
    <w:p>
      <w:pPr>
        <w:jc w:val="center"/>
        <w:rPr>
          <w:rFonts w:ascii="黑体" w:hAnsi="黑体" w:eastAsia="黑体"/>
          <w:sz w:val="32"/>
          <w:szCs w:val="32"/>
        </w:rPr>
      </w:pPr>
    </w:p>
    <w:p>
      <w:pPr>
        <w:numPr>
          <w:ilvl w:val="0"/>
          <w:numId w:val="6"/>
        </w:numPr>
        <w:ind w:firstLine="640" w:firstLineChars="200"/>
        <w:jc w:val="left"/>
        <w:rPr>
          <w:rFonts w:hint="eastAsia" w:ascii="黑体" w:hAnsi="黑体" w:eastAsia="黑体"/>
          <w:sz w:val="32"/>
          <w:szCs w:val="32"/>
          <w:lang w:val="en-US" w:eastAsia="zh-CN"/>
        </w:rPr>
      </w:pPr>
      <w:r>
        <w:rPr>
          <w:rFonts w:hint="eastAsia" w:ascii="黑体" w:hAnsi="黑体" w:eastAsia="黑体"/>
          <w:sz w:val="32"/>
          <w:szCs w:val="32"/>
        </w:rPr>
        <w:t>关于</w:t>
      </w:r>
      <w:r>
        <w:rPr>
          <w:rFonts w:hint="eastAsia" w:ascii="仿宋_GB2312" w:hAnsi="黑体" w:eastAsia="仿宋_GB2312" w:cs="仿宋_GB2312"/>
          <w:sz w:val="32"/>
          <w:szCs w:val="32"/>
          <w:lang w:eastAsia="zh-CN"/>
        </w:rPr>
        <w:t>三</w:t>
      </w:r>
      <w:r>
        <w:rPr>
          <w:rFonts w:hint="eastAsia" w:ascii="黑体" w:hAnsi="黑体" w:eastAsia="黑体" w:cs="黑体"/>
          <w:sz w:val="32"/>
          <w:szCs w:val="32"/>
          <w:lang w:eastAsia="zh-CN"/>
        </w:rPr>
        <w:t>亚市投资评审中心</w:t>
      </w:r>
      <w:r>
        <w:rPr>
          <w:rFonts w:hint="eastAsia" w:ascii="黑体" w:hAnsi="黑体" w:eastAsia="黑体" w:cs="黑体"/>
          <w:sz w:val="32"/>
          <w:szCs w:val="32"/>
          <w:lang w:val="en-US" w:eastAsia="zh-CN"/>
        </w:rPr>
        <w:t>2023</w:t>
      </w:r>
      <w:r>
        <w:rPr>
          <w:rFonts w:hint="eastAsia" w:ascii="黑体" w:hAnsi="黑体" w:eastAsia="黑体"/>
          <w:sz w:val="32"/>
          <w:szCs w:val="32"/>
        </w:rPr>
        <w:t>年财政拨款收支预</w:t>
      </w:r>
      <w:r>
        <w:rPr>
          <w:rFonts w:hint="eastAsia" w:ascii="黑体" w:hAnsi="黑体" w:eastAsia="黑体"/>
          <w:sz w:val="32"/>
          <w:szCs w:val="32"/>
          <w:lang w:val="en-US" w:eastAsia="zh-CN"/>
        </w:rPr>
        <w:t xml:space="preserve"> </w:t>
      </w:r>
    </w:p>
    <w:p>
      <w:pPr>
        <w:numPr>
          <w:ilvl w:val="-1"/>
          <w:numId w:val="0"/>
        </w:numPr>
        <w:ind w:firstLine="0" w:firstLineChars="0"/>
        <w:jc w:val="left"/>
        <w:rPr>
          <w:rFonts w:ascii="黑体" w:hAnsi="黑体" w:eastAsia="黑体"/>
          <w:sz w:val="32"/>
          <w:szCs w:val="32"/>
        </w:rPr>
      </w:pPr>
      <w:r>
        <w:rPr>
          <w:rFonts w:hint="eastAsia" w:ascii="黑体" w:hAnsi="黑体" w:eastAsia="黑体"/>
          <w:sz w:val="32"/>
          <w:szCs w:val="32"/>
          <w:lang w:val="en-US" w:eastAsia="zh-CN"/>
        </w:rPr>
        <w:t xml:space="preserve">        </w:t>
      </w:r>
      <w:r>
        <w:rPr>
          <w:rFonts w:hint="eastAsia" w:ascii="黑体" w:hAnsi="黑体" w:eastAsia="黑体"/>
          <w:sz w:val="32"/>
          <w:szCs w:val="32"/>
        </w:rPr>
        <w:t>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eastAsia="zh-CN"/>
        </w:rPr>
        <w:t>三亚市投资评审中心</w:t>
      </w:r>
      <w:r>
        <w:rPr>
          <w:rFonts w:hint="eastAsia" w:ascii="仿宋_GB2312" w:hAnsi="黑体" w:eastAsia="仿宋_GB2312"/>
          <w:sz w:val="32"/>
          <w:szCs w:val="32"/>
          <w:lang w:val="en-US" w:eastAsia="zh-CN"/>
        </w:rPr>
        <w:t>2023</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1270.19</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1270.19</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1270.19</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支出总计</w:t>
      </w:r>
      <w:r>
        <w:rPr>
          <w:rFonts w:hint="eastAsia" w:ascii="仿宋_GB2312" w:hAnsi="黑体" w:eastAsia="仿宋_GB2312"/>
          <w:sz w:val="32"/>
          <w:szCs w:val="32"/>
          <w:lang w:val="en-US" w:eastAsia="zh-CN"/>
        </w:rPr>
        <w:t>1270.19</w:t>
      </w:r>
      <w:r>
        <w:rPr>
          <w:rFonts w:hint="eastAsia" w:ascii="仿宋_GB2312" w:hAnsi="黑体" w:eastAsia="仿宋_GB2312"/>
          <w:sz w:val="32"/>
          <w:szCs w:val="32"/>
        </w:rPr>
        <w:t>万元，包括一般公共服务支出</w:t>
      </w:r>
      <w:r>
        <w:rPr>
          <w:rFonts w:hint="eastAsia" w:ascii="仿宋_GB2312" w:hAnsi="黑体" w:eastAsia="仿宋_GB2312"/>
          <w:sz w:val="32"/>
          <w:szCs w:val="32"/>
          <w:lang w:val="en-US" w:eastAsia="zh-CN"/>
        </w:rPr>
        <w:t>1152.07</w:t>
      </w:r>
      <w:r>
        <w:rPr>
          <w:rFonts w:hint="eastAsia" w:ascii="仿宋_GB2312" w:hAnsi="黑体" w:eastAsia="仿宋_GB2312"/>
          <w:sz w:val="32"/>
          <w:szCs w:val="32"/>
        </w:rPr>
        <w:t>万元、</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lang w:val="en-US" w:eastAsia="zh-CN"/>
        </w:rPr>
        <w:t>55.27万元，卫生健康支出44.31万元，住房保障支出21.04万元</w:t>
      </w:r>
      <w:r>
        <w:rPr>
          <w:rFonts w:hint="eastAsia" w:ascii="仿宋_GB2312" w:hAnsi="黑体" w:eastAsia="仿宋_GB2312"/>
          <w:sz w:val="32"/>
          <w:szCs w:val="32"/>
        </w:rPr>
        <w:t>。</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三亚市投资评审中心</w:t>
      </w:r>
      <w:r>
        <w:rPr>
          <w:rFonts w:hint="eastAsia" w:ascii="黑体" w:hAnsi="黑体" w:eastAsia="黑体" w:cs="黑体"/>
          <w:sz w:val="32"/>
          <w:szCs w:val="32"/>
          <w:lang w:val="en-US" w:eastAsia="zh-CN"/>
        </w:rPr>
        <w:t>2023</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三亚市投资评审中心</w:t>
      </w:r>
      <w:r>
        <w:rPr>
          <w:rFonts w:hint="eastAsia" w:ascii="仿宋_GB2312" w:hAnsi="黑体" w:eastAsia="仿宋_GB2312"/>
          <w:sz w:val="32"/>
          <w:szCs w:val="32"/>
          <w:lang w:val="en-US" w:eastAsia="zh-CN"/>
        </w:rPr>
        <w:t>2023</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1270.19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183.34</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2021年底，三亚市投资评审中心新招了人员，正常的人员经费增加</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1152.07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90.70</w:t>
      </w:r>
      <w:r>
        <w:rPr>
          <w:rFonts w:hint="eastAsia" w:ascii="仿宋_GB2312" w:hAnsi="黑体" w:eastAsia="仿宋_GB2312"/>
          <w:sz w:val="32"/>
          <w:szCs w:val="32"/>
        </w:rPr>
        <w:t>%；</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lang w:val="en-US" w:eastAsia="zh-CN"/>
        </w:rPr>
        <w:t>55.27万元，占43.51</w:t>
      </w:r>
      <w:r>
        <w:rPr>
          <w:rFonts w:hint="eastAsia" w:ascii="仿宋_GB2312" w:hAnsi="黑体" w:eastAsia="仿宋_GB2312"/>
          <w:sz w:val="32"/>
          <w:szCs w:val="32"/>
        </w:rPr>
        <w:t>%；</w:t>
      </w:r>
      <w:r>
        <w:rPr>
          <w:rFonts w:hint="eastAsia" w:ascii="仿宋_GB2312" w:hAnsi="黑体" w:eastAsia="仿宋_GB2312"/>
          <w:sz w:val="32"/>
          <w:szCs w:val="32"/>
          <w:lang w:eastAsia="zh-CN"/>
        </w:rPr>
        <w:t>卫生健康支出</w:t>
      </w:r>
      <w:r>
        <w:rPr>
          <w:rFonts w:hint="eastAsia" w:ascii="仿宋_GB2312" w:hAnsi="黑体" w:eastAsia="仿宋_GB2312"/>
          <w:sz w:val="32"/>
          <w:szCs w:val="32"/>
          <w:lang w:val="en-US" w:eastAsia="zh-CN"/>
        </w:rPr>
        <w:t>44.31万元，占34.88</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住房保障支出,21.04万元，占16.56</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highlight w:val="none"/>
        </w:rPr>
      </w:pPr>
      <w:r>
        <w:rPr>
          <w:rFonts w:hint="eastAsia" w:ascii="仿宋_GB2312" w:hAnsi="黑体" w:eastAsia="仿宋_GB2312" w:cs="仿宋_GB2312"/>
          <w:sz w:val="32"/>
          <w:szCs w:val="32"/>
          <w:highlight w:val="none"/>
        </w:rPr>
        <w:t>1.一般公共服务（类）</w:t>
      </w:r>
      <w:r>
        <w:rPr>
          <w:rFonts w:hint="eastAsia" w:ascii="仿宋_GB2312" w:hAnsi="黑体" w:eastAsia="仿宋_GB2312" w:cs="仿宋_GB2312"/>
          <w:sz w:val="32"/>
          <w:szCs w:val="32"/>
          <w:highlight w:val="none"/>
          <w:lang w:eastAsia="zh-CN"/>
        </w:rPr>
        <w:t>财政</w:t>
      </w:r>
      <w:r>
        <w:rPr>
          <w:rFonts w:hint="eastAsia" w:ascii="仿宋_GB2312" w:hAnsi="黑体" w:eastAsia="仿宋_GB2312" w:cs="仿宋_GB2312"/>
          <w:sz w:val="32"/>
          <w:szCs w:val="32"/>
          <w:highlight w:val="none"/>
        </w:rPr>
        <w:t>事务（款）</w:t>
      </w:r>
      <w:r>
        <w:rPr>
          <w:rFonts w:hint="eastAsia" w:ascii="仿宋_GB2312" w:hAnsi="黑体" w:eastAsia="仿宋_GB2312" w:cs="仿宋_GB2312"/>
          <w:sz w:val="32"/>
          <w:szCs w:val="32"/>
          <w:highlight w:val="none"/>
          <w:lang w:eastAsia="zh-CN"/>
        </w:rPr>
        <w:t>事业</w:t>
      </w:r>
      <w:r>
        <w:rPr>
          <w:rFonts w:hint="eastAsia" w:ascii="仿宋_GB2312" w:hAnsi="黑体" w:eastAsia="仿宋_GB2312" w:cs="仿宋_GB2312"/>
          <w:sz w:val="32"/>
          <w:szCs w:val="32"/>
          <w:highlight w:val="none"/>
        </w:rPr>
        <w:t>运行（项）</w:t>
      </w:r>
      <w:r>
        <w:rPr>
          <w:rFonts w:hint="eastAsia" w:ascii="仿宋_GB2312" w:hAnsi="黑体" w:eastAsia="仿宋_GB2312" w:cs="仿宋_GB2312"/>
          <w:sz w:val="32"/>
          <w:szCs w:val="32"/>
          <w:highlight w:val="none"/>
          <w:lang w:val="en-US" w:eastAsia="zh-CN"/>
        </w:rPr>
        <w:t>2023</w:t>
      </w:r>
      <w:r>
        <w:rPr>
          <w:rFonts w:hint="eastAsia" w:ascii="仿宋_GB2312" w:hAnsi="黑体" w:eastAsia="仿宋_GB2312"/>
          <w:sz w:val="32"/>
          <w:szCs w:val="32"/>
          <w:highlight w:val="none"/>
        </w:rPr>
        <w:t>年预算数为</w:t>
      </w:r>
      <w:r>
        <w:rPr>
          <w:rFonts w:hint="eastAsia" w:ascii="仿宋_GB2312" w:hAnsi="黑体" w:eastAsia="仿宋_GB2312" w:cs="仿宋_GB2312"/>
          <w:sz w:val="32"/>
          <w:szCs w:val="32"/>
          <w:highlight w:val="none"/>
          <w:lang w:val="en-US" w:eastAsia="zh-CN"/>
        </w:rPr>
        <w:t>1152.07</w:t>
      </w:r>
      <w:r>
        <w:rPr>
          <w:rFonts w:hint="eastAsia" w:ascii="仿宋_GB2312" w:hAnsi="黑体" w:eastAsia="仿宋_GB2312"/>
          <w:sz w:val="32"/>
          <w:szCs w:val="32"/>
          <w:highlight w:val="none"/>
        </w:rPr>
        <w:t>万元，比上年预算数</w:t>
      </w:r>
      <w:r>
        <w:rPr>
          <w:rFonts w:hint="eastAsia" w:ascii="仿宋_GB2312" w:hAnsi="黑体" w:eastAsia="仿宋_GB2312" w:cs="仿宋_GB2312"/>
          <w:sz w:val="32"/>
          <w:szCs w:val="32"/>
          <w:highlight w:val="none"/>
        </w:rPr>
        <w:t>增加</w:t>
      </w:r>
      <w:r>
        <w:rPr>
          <w:rFonts w:hint="eastAsia" w:ascii="仿宋_GB2312" w:hAnsi="黑体" w:eastAsia="仿宋_GB2312" w:cs="仿宋_GB2312"/>
          <w:sz w:val="32"/>
          <w:szCs w:val="32"/>
          <w:highlight w:val="none"/>
          <w:lang w:val="en-US" w:eastAsia="zh-CN"/>
        </w:rPr>
        <w:t>86.45</w:t>
      </w:r>
      <w:r>
        <w:rPr>
          <w:rFonts w:hint="eastAsia" w:ascii="仿宋_GB2312" w:hAnsi="黑体" w:eastAsia="仿宋_GB2312"/>
          <w:sz w:val="32"/>
          <w:szCs w:val="32"/>
          <w:highlight w:val="none"/>
        </w:rPr>
        <w:t>万元，主要是</w:t>
      </w:r>
      <w:r>
        <w:rPr>
          <w:rFonts w:hint="eastAsia" w:ascii="仿宋_GB2312" w:hAnsi="黑体" w:eastAsia="仿宋_GB2312"/>
          <w:sz w:val="32"/>
          <w:szCs w:val="32"/>
          <w:highlight w:val="none"/>
          <w:lang w:eastAsia="zh-CN"/>
        </w:rPr>
        <w:t>新招聘人员的工资经费增加</w:t>
      </w:r>
    </w:p>
    <w:p>
      <w:pPr>
        <w:ind w:firstLine="640" w:firstLineChars="200"/>
        <w:rPr>
          <w:rFonts w:hint="eastAsia" w:ascii="仿宋_GB2312" w:hAnsi="黑体" w:eastAsia="仿宋_GB2312"/>
          <w:sz w:val="32"/>
          <w:szCs w:val="32"/>
          <w:highlight w:val="none"/>
          <w:lang w:eastAsia="zh-CN"/>
        </w:rPr>
      </w:pPr>
      <w:r>
        <w:rPr>
          <w:rFonts w:hint="eastAsia" w:ascii="仿宋_GB2312" w:hAnsi="黑体" w:eastAsia="仿宋_GB2312" w:cs="仿宋_GB2312"/>
          <w:sz w:val="32"/>
          <w:szCs w:val="32"/>
          <w:highlight w:val="none"/>
          <w:lang w:val="en-US" w:eastAsia="zh-CN"/>
        </w:rPr>
        <w:t>2.社会保障和就业支出（类）行政事业单位养老支出（款）机关事业单位基本养老保险缴费支出（项）2023年预算数为23.18万元，比上年预算数增加9.38万元，主要</w:t>
      </w:r>
      <w:r>
        <w:rPr>
          <w:rFonts w:hint="eastAsia" w:ascii="仿宋_GB2312" w:hAnsi="黑体" w:eastAsia="仿宋_GB2312"/>
          <w:sz w:val="32"/>
          <w:szCs w:val="32"/>
          <w:highlight w:val="none"/>
          <w:lang w:eastAsia="zh-CN"/>
        </w:rPr>
        <w:t>新招聘人员的工资经费增加。</w:t>
      </w:r>
    </w:p>
    <w:p>
      <w:pPr>
        <w:ind w:firstLine="640" w:firstLineChars="200"/>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lang w:val="en-US" w:eastAsia="zh-CN"/>
        </w:rPr>
        <w:t>3.</w:t>
      </w:r>
      <w:r>
        <w:rPr>
          <w:rFonts w:hint="eastAsia" w:ascii="仿宋_GB2312" w:hAnsi="黑体" w:eastAsia="仿宋_GB2312" w:cs="仿宋_GB2312"/>
          <w:sz w:val="32"/>
          <w:szCs w:val="32"/>
          <w:highlight w:val="none"/>
          <w:lang w:val="en-US" w:eastAsia="zh-CN"/>
        </w:rPr>
        <w:t>社会保障和就业支出（类）行政事业单位养老支出（款）</w:t>
      </w:r>
      <w:r>
        <w:rPr>
          <w:rFonts w:hint="eastAsia" w:ascii="仿宋" w:hAnsi="仿宋" w:eastAsia="仿宋" w:cs="仿宋"/>
          <w:sz w:val="32"/>
          <w:szCs w:val="32"/>
          <w:highlight w:val="none"/>
          <w:lang w:val="en-US" w:eastAsia="zh-CN"/>
        </w:rPr>
        <w:t>机关事业单位职业年金缴费支出（项）2023年预算数29.59万元，比上年预算数增加19.59万元，</w:t>
      </w:r>
      <w:r>
        <w:rPr>
          <w:rFonts w:hint="eastAsia" w:ascii="仿宋_GB2312" w:hAnsi="黑体" w:eastAsia="仿宋_GB2312" w:cs="仿宋_GB2312"/>
          <w:sz w:val="32"/>
          <w:szCs w:val="32"/>
          <w:highlight w:val="none"/>
          <w:lang w:val="en-US" w:eastAsia="zh-CN"/>
        </w:rPr>
        <w:t>主要</w:t>
      </w:r>
      <w:r>
        <w:rPr>
          <w:rFonts w:hint="eastAsia" w:ascii="仿宋_GB2312" w:hAnsi="黑体" w:eastAsia="仿宋_GB2312"/>
          <w:sz w:val="32"/>
          <w:szCs w:val="32"/>
          <w:highlight w:val="none"/>
          <w:lang w:eastAsia="zh-CN"/>
        </w:rPr>
        <w:t>新招聘人员的工资经费增加。</w:t>
      </w:r>
    </w:p>
    <w:p>
      <w:pPr>
        <w:ind w:firstLine="640" w:firstLineChars="200"/>
        <w:rPr>
          <w:rFonts w:hint="eastAsia" w:ascii="仿宋_GB2312" w:hAnsi="黑体" w:eastAsia="仿宋_GB2312"/>
          <w:sz w:val="32"/>
          <w:szCs w:val="32"/>
          <w:highlight w:val="none"/>
          <w:lang w:eastAsia="zh-CN"/>
        </w:rPr>
      </w:pPr>
      <w:r>
        <w:rPr>
          <w:rFonts w:hint="eastAsia" w:ascii="仿宋" w:hAnsi="仿宋" w:eastAsia="仿宋" w:cs="仿宋"/>
          <w:sz w:val="32"/>
          <w:szCs w:val="32"/>
          <w:highlight w:val="none"/>
          <w:lang w:val="en-US" w:eastAsia="zh-CN"/>
        </w:rPr>
        <w:t>4、卫生健康支出（类）行政事业单位医疗（款）事业单位医疗（项）2022年预算数9.25万元，比上年预算数增加7.23万元，</w:t>
      </w:r>
      <w:r>
        <w:rPr>
          <w:rFonts w:hint="eastAsia" w:ascii="仿宋_GB2312" w:hAnsi="黑体" w:eastAsia="仿宋_GB2312" w:cs="仿宋_GB2312"/>
          <w:sz w:val="32"/>
          <w:szCs w:val="32"/>
          <w:highlight w:val="none"/>
          <w:lang w:val="en-US" w:eastAsia="zh-CN"/>
        </w:rPr>
        <w:t>主要</w:t>
      </w:r>
      <w:r>
        <w:rPr>
          <w:rFonts w:hint="eastAsia" w:ascii="仿宋_GB2312" w:hAnsi="黑体" w:eastAsia="仿宋_GB2312"/>
          <w:sz w:val="32"/>
          <w:szCs w:val="32"/>
          <w:highlight w:val="none"/>
          <w:lang w:eastAsia="zh-CN"/>
        </w:rPr>
        <w:t>新招聘人员的工资经费增加。</w:t>
      </w:r>
    </w:p>
    <w:p>
      <w:pPr>
        <w:ind w:firstLine="640" w:firstLineChars="200"/>
        <w:rPr>
          <w:rFonts w:hint="eastAsia" w:ascii="仿宋_GB2312" w:hAnsi="黑体" w:eastAsia="仿宋_GB2312"/>
          <w:sz w:val="32"/>
          <w:szCs w:val="32"/>
          <w:highlight w:val="none"/>
          <w:lang w:eastAsia="zh-CN"/>
        </w:rPr>
      </w:pPr>
      <w:r>
        <w:rPr>
          <w:rFonts w:hint="eastAsia" w:ascii="仿宋" w:hAnsi="仿宋" w:eastAsia="仿宋" w:cs="仿宋"/>
          <w:sz w:val="32"/>
          <w:szCs w:val="32"/>
          <w:highlight w:val="none"/>
          <w:lang w:val="en-US" w:eastAsia="zh-CN"/>
        </w:rPr>
        <w:t>5、卫生健康支出（类）行政事业单位医疗（款）公务员医疗补助（项）2022年预算数35.06万元，比上年预算数增加32.6万元，</w:t>
      </w:r>
      <w:r>
        <w:rPr>
          <w:rFonts w:hint="eastAsia" w:ascii="仿宋_GB2312" w:hAnsi="黑体" w:eastAsia="仿宋_GB2312" w:cs="仿宋_GB2312"/>
          <w:sz w:val="32"/>
          <w:szCs w:val="32"/>
          <w:highlight w:val="none"/>
          <w:lang w:val="en-US" w:eastAsia="zh-CN"/>
        </w:rPr>
        <w:t>主要</w:t>
      </w:r>
      <w:r>
        <w:rPr>
          <w:rFonts w:hint="eastAsia" w:ascii="仿宋_GB2312" w:hAnsi="黑体" w:eastAsia="仿宋_GB2312"/>
          <w:sz w:val="32"/>
          <w:szCs w:val="32"/>
          <w:highlight w:val="none"/>
          <w:lang w:eastAsia="zh-CN"/>
        </w:rPr>
        <w:t>新招聘人员的工资经费增加。</w:t>
      </w:r>
    </w:p>
    <w:p>
      <w:pPr>
        <w:ind w:firstLine="640" w:firstLineChars="200"/>
        <w:rPr>
          <w:rFonts w:hint="eastAsia" w:ascii="仿宋_GB2312" w:hAnsi="黑体" w:eastAsia="仿宋_GB2312"/>
          <w:sz w:val="32"/>
          <w:szCs w:val="32"/>
          <w:highlight w:val="yellow"/>
          <w:lang w:eastAsia="zh-CN"/>
        </w:rPr>
      </w:pPr>
      <w:r>
        <w:rPr>
          <w:rFonts w:hint="eastAsia" w:ascii="仿宋" w:hAnsi="仿宋" w:eastAsia="仿宋" w:cs="仿宋"/>
          <w:sz w:val="32"/>
          <w:szCs w:val="32"/>
          <w:highlight w:val="none"/>
          <w:lang w:val="en-US" w:eastAsia="zh-CN"/>
        </w:rPr>
        <w:t>6、住房保障支出（类）住房改革支出（款）住房公积金（项）2022年预算数21.04万元，比上年增加预算数18.09万元，</w:t>
      </w:r>
      <w:r>
        <w:rPr>
          <w:rFonts w:hint="eastAsia" w:ascii="仿宋_GB2312" w:hAnsi="黑体" w:eastAsia="仿宋_GB2312" w:cs="仿宋_GB2312"/>
          <w:sz w:val="32"/>
          <w:szCs w:val="32"/>
          <w:highlight w:val="none"/>
          <w:lang w:val="en-US" w:eastAsia="zh-CN"/>
        </w:rPr>
        <w:t>主要</w:t>
      </w:r>
      <w:r>
        <w:rPr>
          <w:rFonts w:hint="eastAsia" w:ascii="仿宋_GB2312" w:hAnsi="黑体" w:eastAsia="仿宋_GB2312"/>
          <w:sz w:val="32"/>
          <w:szCs w:val="32"/>
          <w:highlight w:val="none"/>
          <w:lang w:eastAsia="zh-CN"/>
        </w:rPr>
        <w:t>新招聘人员的工资经费增加。</w:t>
      </w:r>
    </w:p>
    <w:p>
      <w:pPr>
        <w:numPr>
          <w:ilvl w:val="-1"/>
          <w:numId w:val="0"/>
        </w:numPr>
        <w:ind w:firstLine="0" w:firstLineChars="0"/>
        <w:rPr>
          <w:rFonts w:ascii="仿宋_GB2312" w:hAnsi="黑体" w:eastAsia="仿宋_GB2312"/>
          <w:sz w:val="32"/>
          <w:szCs w:val="32"/>
        </w:rPr>
      </w:pP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三亚市投资评审中心</w:t>
      </w:r>
      <w:r>
        <w:rPr>
          <w:rFonts w:hint="eastAsia" w:ascii="黑体" w:hAnsi="黑体" w:eastAsia="黑体"/>
          <w:sz w:val="32"/>
          <w:szCs w:val="32"/>
          <w:lang w:val="en-US" w:eastAsia="zh-CN"/>
        </w:rPr>
        <w:t>2023</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三亚市投资评审中心</w:t>
      </w:r>
      <w:r>
        <w:rPr>
          <w:rFonts w:hint="eastAsia" w:ascii="仿宋_GB2312" w:hAnsi="黑体" w:eastAsia="仿宋_GB2312"/>
          <w:sz w:val="32"/>
          <w:szCs w:val="32"/>
          <w:lang w:val="en-US" w:eastAsia="zh-CN"/>
        </w:rPr>
        <w:t>2023</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720.53</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706.53</w:t>
      </w:r>
      <w:r>
        <w:rPr>
          <w:rFonts w:hint="eastAsia" w:ascii="仿宋_GB2312" w:hAnsi="黑体" w:eastAsia="仿宋_GB2312"/>
          <w:sz w:val="32"/>
          <w:szCs w:val="32"/>
        </w:rPr>
        <w:t>万元，主要包括：</w:t>
      </w:r>
      <w:r>
        <w:rPr>
          <w:rFonts w:hint="eastAsia" w:ascii="仿宋_GB2312" w:hAnsi="黑体" w:eastAsia="仿宋_GB2312"/>
          <w:color w:val="000000" w:themeColor="text1"/>
          <w:sz w:val="32"/>
          <w:szCs w:val="32"/>
          <w:highlight w:val="none"/>
          <w14:textFill>
            <w14:solidFill>
              <w14:schemeClr w14:val="tx1"/>
            </w14:solidFill>
          </w14:textFill>
        </w:rPr>
        <w:t>基本工资、津贴补贴、奖金、</w:t>
      </w:r>
      <w:r>
        <w:rPr>
          <w:rFonts w:hint="eastAsia" w:ascii="仿宋_GB2312" w:hAnsi="黑体" w:eastAsia="仿宋_GB2312"/>
          <w:color w:val="000000" w:themeColor="text1"/>
          <w:sz w:val="32"/>
          <w:szCs w:val="32"/>
          <w:highlight w:val="none"/>
          <w:lang w:eastAsia="zh-CN"/>
          <w14:textFill>
            <w14:solidFill>
              <w14:schemeClr w14:val="tx1"/>
            </w14:solidFill>
          </w14:textFill>
        </w:rPr>
        <w:t>绩效工资、机关事业单位基本养老保险费、职业年金缴费、职工基本医疗保险缴费、公务员医疗补助缴费、其他社会保障缴费、住房公积金、医疗费、其他工资福利支出。</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13.66</w:t>
      </w:r>
      <w:r>
        <w:rPr>
          <w:rFonts w:hint="eastAsia" w:ascii="仿宋_GB2312" w:hAnsi="黑体" w:eastAsia="仿宋_GB2312"/>
          <w:sz w:val="32"/>
          <w:szCs w:val="32"/>
        </w:rPr>
        <w:t>万元，主要包括：</w:t>
      </w:r>
      <w:r>
        <w:rPr>
          <w:rFonts w:hint="eastAsia" w:ascii="仿宋_GB2312" w:hAnsi="黑体" w:eastAsia="仿宋_GB2312"/>
          <w:color w:val="000000" w:themeColor="text1"/>
          <w:sz w:val="32"/>
          <w:szCs w:val="32"/>
          <w:highlight w:val="none"/>
          <w14:textFill>
            <w14:solidFill>
              <w14:schemeClr w14:val="tx1"/>
            </w14:solidFill>
          </w14:textFill>
        </w:rPr>
        <w:t>办公费、咨询费、</w:t>
      </w:r>
      <w:r>
        <w:rPr>
          <w:rFonts w:hint="eastAsia" w:ascii="仿宋_GB2312" w:hAnsi="黑体" w:eastAsia="仿宋_GB2312"/>
          <w:color w:val="000000" w:themeColor="text1"/>
          <w:sz w:val="32"/>
          <w:szCs w:val="32"/>
          <w:highlight w:val="none"/>
          <w:lang w:eastAsia="zh-CN"/>
          <w14:textFill>
            <w14:solidFill>
              <w14:schemeClr w14:val="tx1"/>
            </w14:solidFill>
          </w14:textFill>
        </w:rPr>
        <w:t>邮电费、会议费、培训费、公会经费、福利费、其他交通费用、其他商品和服务支出</w:t>
      </w:r>
      <w:r>
        <w:rPr>
          <w:rFonts w:hint="eastAsia" w:ascii="仿宋_GB2312" w:hAnsi="黑体" w:eastAsia="仿宋_GB2312"/>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default" w:ascii="黑体" w:hAnsi="黑体" w:eastAsia="黑体" w:cs="Times New Roman"/>
          <w:sz w:val="32"/>
          <w:szCs w:val="22"/>
          <w:shd w:val="clear" w:color="auto" w:fill="FFFFFF"/>
          <w:lang w:eastAsia="zh-CN"/>
        </w:rPr>
        <w:t>三亚市投资评审中心</w:t>
      </w:r>
      <w:r>
        <w:rPr>
          <w:rFonts w:hint="default" w:ascii="黑体" w:hAnsi="黑体" w:eastAsia="黑体" w:cs="Times New Roman"/>
          <w:sz w:val="32"/>
          <w:szCs w:val="22"/>
          <w:shd w:val="clear" w:color="auto" w:fill="FFFFFF"/>
          <w:lang w:val="en-US" w:eastAsia="zh-CN"/>
        </w:rPr>
        <w:t>2023</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cs="仿宋_GB2312"/>
          <w:sz w:val="32"/>
          <w:szCs w:val="32"/>
          <w:lang w:eastAsia="zh-CN"/>
        </w:rPr>
        <w:t>三亚市投资评审中心</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hint="default" w:ascii="Times New Roman" w:hAnsi="Times New Roman" w:eastAsia="仿宋_GB2312" w:cs="Times New Roman"/>
          <w:sz w:val="32"/>
          <w:shd w:val="clear" w:color="auto" w:fill="FFFFFF"/>
        </w:rPr>
        <w:t>因公出国（境）经费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hd w:val="clear" w:color="auto" w:fill="FFFFFF"/>
        </w:rPr>
        <w:t>，</w:t>
      </w:r>
      <w:r>
        <w:rPr>
          <w:rFonts w:hint="default" w:ascii="Times New Roman" w:hAnsi="Times New Roman" w:eastAsia="仿宋_GB2312" w:cs="Times New Roman"/>
          <w:color w:val="auto"/>
          <w:sz w:val="32"/>
          <w:shd w:val="clear" w:color="auto" w:fill="FFFFFF"/>
        </w:rPr>
        <w:t>与上年预算持平</w:t>
      </w:r>
      <w:r>
        <w:rPr>
          <w:rFonts w:hint="default" w:ascii="Times New Roman" w:hAnsi="Times New Roman" w:eastAsia="仿宋_GB2312" w:cs="Times New Roman"/>
          <w:sz w:val="32"/>
          <w:shd w:val="clear" w:color="auto" w:fill="FFFFFF"/>
        </w:rPr>
        <w:t>；公务用车购置及运行费</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hd w:val="clear" w:color="auto" w:fill="FFFFFF"/>
        </w:rPr>
        <w:t>，</w:t>
      </w:r>
      <w:r>
        <w:rPr>
          <w:rFonts w:hint="default" w:ascii="Times New Roman" w:hAnsi="Times New Roman" w:eastAsia="仿宋_GB2312" w:cs="Times New Roman"/>
          <w:color w:val="auto"/>
          <w:sz w:val="32"/>
          <w:shd w:val="clear" w:color="auto" w:fill="FFFFFF"/>
        </w:rPr>
        <w:t>与上年预算持平</w:t>
      </w:r>
      <w:r>
        <w:rPr>
          <w:rFonts w:hint="default" w:ascii="Times New Roman" w:hAnsi="Times New Roman" w:eastAsia="仿宋_GB2312" w:cs="Times New Roman"/>
          <w:sz w:val="32"/>
          <w:shd w:val="clear" w:color="auto" w:fill="FFFFFF"/>
        </w:rPr>
        <w:t>；公务车保有量</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辆，计划购置</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w:t>
      </w:r>
      <w:r>
        <w:rPr>
          <w:rFonts w:hint="default" w:ascii="Times New Roman" w:hAnsi="Times New Roman" w:eastAsia="仿宋_GB2312" w:cs="Times New Roman"/>
          <w:sz w:val="32"/>
          <w:shd w:val="clear" w:color="auto" w:fill="FFFFFF"/>
        </w:rPr>
        <w:t>；</w:t>
      </w:r>
      <w:r>
        <w:rPr>
          <w:rFonts w:hint="default" w:ascii="Times New Roman" w:hAnsi="Times New Roman" w:eastAsia="仿宋_GB2312" w:cs="Times New Roman"/>
          <w:sz w:val="32"/>
          <w:szCs w:val="32"/>
        </w:rPr>
        <w:t>公务接待费</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hd w:val="clear" w:color="auto" w:fill="FFFFFF"/>
        </w:rPr>
        <w:t>万元，与上年预算持平</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cs="仿宋_GB2312"/>
          <w:sz w:val="32"/>
          <w:szCs w:val="32"/>
          <w:lang w:eastAsia="zh-CN"/>
        </w:rPr>
        <w:t>三亚市投资评审中心</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w:t>
      </w:r>
      <w:r>
        <w:rPr>
          <w:rFonts w:hint="default" w:ascii="Times New Roman" w:hAnsi="Times New Roman" w:eastAsia="仿宋_GB2312" w:cs="Times New Roman"/>
          <w:sz w:val="32"/>
          <w:shd w:val="clear" w:color="auto" w:fill="FFFFFF"/>
        </w:rPr>
        <w:t>因公出国（境）经费</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hd w:val="clear" w:color="auto" w:fill="FFFFFF"/>
        </w:rPr>
        <w:t>，与上年预算持平。</w:t>
      </w:r>
      <w:r>
        <w:rPr>
          <w:rFonts w:hint="default" w:ascii="Times New Roman" w:hAnsi="Times New Roman" w:eastAsia="仿宋_GB2312" w:cs="Times New Roman"/>
          <w:color w:val="auto"/>
          <w:sz w:val="32"/>
          <w:szCs w:val="32"/>
          <w:lang w:eastAsia="zh-CN"/>
        </w:rPr>
        <w:t>202</w:t>
      </w:r>
      <w:r>
        <w:rPr>
          <w:rFonts w:hint="eastAsia"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lang w:eastAsia="zh-CN"/>
        </w:rPr>
        <w:t>年无出国计划安排；公务用车购置及运行费0万元（其中，公务用车购置费0万元，公务用车运行费0万元），与上年预算持平；公务接待费0万元，与上年预算持平</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Times New Roman"/>
          <w:sz w:val="32"/>
          <w:szCs w:val="22"/>
          <w:shd w:val="clear" w:color="auto" w:fill="FFFFFF"/>
          <w:lang w:eastAsia="zh-CN"/>
        </w:rPr>
        <w:t>三亚市投资评审中心</w:t>
      </w:r>
      <w:r>
        <w:rPr>
          <w:rFonts w:hint="eastAsia" w:ascii="黑体" w:hAnsi="黑体" w:eastAsia="黑体" w:cs="Times New Roman"/>
          <w:sz w:val="32"/>
          <w:szCs w:val="22"/>
          <w:shd w:val="clear" w:color="auto" w:fill="FFFFFF"/>
          <w:lang w:val="en-US" w:eastAsia="zh-CN"/>
        </w:rPr>
        <w:t>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三亚市投资评审中心</w:t>
      </w:r>
      <w:r>
        <w:rPr>
          <w:rFonts w:hint="eastAsia" w:ascii="仿宋_GB2312" w:hAnsi="黑体" w:eastAsia="仿宋_GB2312"/>
          <w:sz w:val="32"/>
          <w:szCs w:val="32"/>
          <w:lang w:val="en-US" w:eastAsia="zh-CN"/>
        </w:rPr>
        <w:t>2023</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Times New Roman"/>
          <w:sz w:val="32"/>
          <w:szCs w:val="22"/>
          <w:shd w:val="clear" w:color="auto" w:fill="FFFFFF"/>
          <w:lang w:eastAsia="zh-CN"/>
        </w:rPr>
        <w:t>三亚市投资评审中心</w:t>
      </w:r>
      <w:r>
        <w:rPr>
          <w:rFonts w:hint="eastAsia" w:ascii="黑体" w:hAnsi="黑体" w:eastAsia="黑体" w:cs="Times New Roman"/>
          <w:sz w:val="32"/>
          <w:szCs w:val="22"/>
          <w:shd w:val="clear" w:color="auto" w:fill="FFFFFF"/>
          <w:lang w:val="en-US" w:eastAsia="zh-CN"/>
        </w:rPr>
        <w:t>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lang w:eastAsia="zh-CN"/>
        </w:rPr>
        <w:t>三亚市投资评审中心</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cs="仿宋_GB2312"/>
          <w:sz w:val="32"/>
          <w:szCs w:val="32"/>
          <w:lang w:eastAsia="zh-CN"/>
        </w:rPr>
        <w:t>，</w:t>
      </w:r>
      <w:r>
        <w:rPr>
          <w:rFonts w:hint="eastAsia" w:ascii="仿宋_GB2312" w:hAnsi="黑体" w:eastAsia="仿宋_GB2312"/>
          <w:sz w:val="32"/>
          <w:szCs w:val="32"/>
        </w:rPr>
        <w:t>支出包括：一般公共服务支出</w:t>
      </w:r>
      <w:r>
        <w:rPr>
          <w:rFonts w:hint="eastAsia" w:ascii="仿宋_GB2312" w:hAnsi="黑体" w:eastAsia="仿宋_GB2312"/>
          <w:sz w:val="32"/>
          <w:szCs w:val="32"/>
          <w:lang w:eastAsia="zh-CN"/>
        </w:rPr>
        <w:t>，</w:t>
      </w:r>
      <w:r>
        <w:rPr>
          <w:rFonts w:hint="eastAsia" w:ascii="仿宋_GB2312" w:hAnsi="黑体" w:eastAsia="仿宋_GB2312" w:cs="仿宋_GB2312"/>
          <w:sz w:val="32"/>
          <w:szCs w:val="32"/>
          <w:lang w:eastAsia="zh-CN"/>
        </w:rPr>
        <w:t>三亚市投资评审中心</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1270.19</w:t>
      </w:r>
      <w:r>
        <w:rPr>
          <w:rFonts w:hint="eastAsia" w:ascii="仿宋_GB2312" w:hAnsi="黑体" w:eastAsia="仿宋_GB2312"/>
          <w:sz w:val="32"/>
          <w:szCs w:val="32"/>
        </w:rPr>
        <w:t>万元。</w:t>
      </w:r>
    </w:p>
    <w:p>
      <w:pPr>
        <w:ind w:firstLine="640" w:firstLineChars="200"/>
        <w:rPr>
          <w:rFonts w:ascii="仿宋_GB2312" w:hAnsi="黑体" w:eastAsia="仿宋_GB2312"/>
          <w:sz w:val="32"/>
          <w:szCs w:val="32"/>
        </w:rPr>
      </w:pP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zCs w:val="22"/>
          <w:shd w:val="clear" w:color="auto" w:fill="FFFFFF"/>
          <w:lang w:eastAsia="zh-CN"/>
        </w:rPr>
        <w:t>三亚市投资评审中心</w:t>
      </w:r>
      <w:r>
        <w:rPr>
          <w:rFonts w:hint="eastAsia" w:ascii="黑体" w:hAnsi="黑体" w:eastAsia="黑体" w:cs="Times New Roman"/>
          <w:sz w:val="32"/>
          <w:szCs w:val="22"/>
          <w:shd w:val="clear" w:color="auto" w:fill="FFFFFF"/>
          <w:lang w:val="en-US" w:eastAsia="zh-CN"/>
        </w:rPr>
        <w:t>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三亚市投资评审中心</w:t>
      </w:r>
      <w:r>
        <w:rPr>
          <w:rFonts w:hint="eastAsia" w:ascii="仿宋_GB2312" w:hAnsi="黑体" w:eastAsia="仿宋_GB2312"/>
          <w:sz w:val="32"/>
          <w:szCs w:val="32"/>
          <w:lang w:val="en-US" w:eastAsia="zh-CN"/>
        </w:rPr>
        <w:t>2023</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1270.19</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10</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lang w:val="en-US" w:eastAsia="zh-CN"/>
        </w:rPr>
        <w:t>增加</w:t>
      </w:r>
      <w:r>
        <w:rPr>
          <w:rFonts w:hint="eastAsia" w:ascii="仿宋_GB2312" w:hAnsi="黑体" w:eastAsia="仿宋_GB2312"/>
          <w:sz w:val="32"/>
          <w:szCs w:val="32"/>
        </w:rPr>
        <w:t>。</w:t>
      </w:r>
      <w:r>
        <w:rPr>
          <w:rFonts w:hint="eastAsia" w:ascii="仿宋_GB2312" w:hAnsi="黑体" w:eastAsia="仿宋_GB2312"/>
          <w:sz w:val="32"/>
          <w:szCs w:val="32"/>
          <w:lang w:eastAsia="zh-CN"/>
        </w:rPr>
        <w:t>主要是</w:t>
      </w:r>
      <w:r>
        <w:rPr>
          <w:rFonts w:hint="eastAsia" w:ascii="仿宋_GB2312" w:hAnsi="黑体" w:eastAsia="仿宋_GB2312"/>
          <w:sz w:val="32"/>
          <w:szCs w:val="32"/>
          <w:lang w:val="en-US" w:eastAsia="zh-CN"/>
        </w:rPr>
        <w:t>三亚市投资评审中心新招了人员，正常的人员经费增加。</w:t>
      </w:r>
    </w:p>
    <w:p>
      <w:pPr>
        <w:ind w:firstLine="640" w:firstLineChars="200"/>
        <w:rPr>
          <w:rFonts w:ascii="仿宋_GB2312" w:hAnsi="黑体" w:eastAsia="仿宋_GB2312"/>
          <w:sz w:val="32"/>
          <w:szCs w:val="32"/>
        </w:rPr>
      </w:pP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zCs w:val="22"/>
          <w:shd w:val="clear" w:color="auto" w:fill="FFFFFF"/>
          <w:lang w:eastAsia="zh-CN"/>
        </w:rPr>
        <w:t>三亚市投资评审中心</w:t>
      </w:r>
      <w:r>
        <w:rPr>
          <w:rFonts w:hint="eastAsia" w:ascii="黑体" w:hAnsi="黑体" w:eastAsia="黑体" w:cs="Times New Roman"/>
          <w:sz w:val="32"/>
          <w:szCs w:val="22"/>
          <w:shd w:val="clear" w:color="auto" w:fill="FFFFFF"/>
          <w:lang w:val="en-US" w:eastAsia="zh-CN"/>
        </w:rPr>
        <w:t>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highlight w:val="yellow"/>
        </w:rPr>
      </w:pPr>
      <w:r>
        <w:rPr>
          <w:rFonts w:hint="eastAsia" w:ascii="仿宋_GB2312" w:hAnsi="黑体" w:eastAsia="仿宋_GB2312" w:cs="仿宋_GB2312"/>
          <w:sz w:val="32"/>
          <w:szCs w:val="32"/>
          <w:highlight w:val="none"/>
          <w:lang w:eastAsia="zh-CN"/>
        </w:rPr>
        <w:t>三亚市投资评审中心</w:t>
      </w:r>
      <w:r>
        <w:rPr>
          <w:rFonts w:hint="eastAsia" w:ascii="仿宋_GB2312" w:hAnsi="黑体" w:eastAsia="仿宋_GB2312" w:cs="仿宋_GB2312"/>
          <w:sz w:val="32"/>
          <w:szCs w:val="32"/>
          <w:highlight w:val="none"/>
          <w:lang w:val="en-US" w:eastAsia="zh-CN"/>
        </w:rPr>
        <w:t>2023</w:t>
      </w:r>
      <w:r>
        <w:rPr>
          <w:rFonts w:hint="eastAsia" w:ascii="仿宋_GB2312" w:hAnsi="黑体" w:eastAsia="仿宋_GB2312"/>
          <w:sz w:val="32"/>
          <w:szCs w:val="32"/>
          <w:highlight w:val="none"/>
        </w:rPr>
        <w:t>年支出预算</w:t>
      </w:r>
      <w:r>
        <w:rPr>
          <w:rFonts w:hint="eastAsia" w:ascii="仿宋_GB2312" w:hAnsi="黑体" w:eastAsia="仿宋_GB2312" w:cs="仿宋_GB2312"/>
          <w:sz w:val="32"/>
          <w:szCs w:val="32"/>
          <w:highlight w:val="none"/>
          <w:lang w:val="en-US" w:eastAsia="zh-CN"/>
        </w:rPr>
        <w:t>1270.19</w:t>
      </w:r>
      <w:r>
        <w:rPr>
          <w:rFonts w:hint="eastAsia" w:ascii="仿宋_GB2312" w:hAnsi="黑体" w:eastAsia="仿宋_GB2312"/>
          <w:sz w:val="32"/>
          <w:szCs w:val="32"/>
          <w:highlight w:val="none"/>
        </w:rPr>
        <w:t>万元，其中：基本支出</w:t>
      </w:r>
      <w:r>
        <w:rPr>
          <w:rFonts w:hint="eastAsia" w:ascii="仿宋_GB2312" w:hAnsi="黑体" w:eastAsia="仿宋_GB2312" w:cs="仿宋_GB2312"/>
          <w:sz w:val="32"/>
          <w:szCs w:val="32"/>
          <w:highlight w:val="none"/>
          <w:lang w:val="en-US" w:eastAsia="zh-CN"/>
        </w:rPr>
        <w:t>720.19</w:t>
      </w:r>
      <w:r>
        <w:rPr>
          <w:rFonts w:hint="eastAsia" w:ascii="仿宋_GB2312" w:hAnsi="黑体" w:eastAsia="仿宋_GB2312"/>
          <w:sz w:val="32"/>
          <w:szCs w:val="32"/>
          <w:highlight w:val="none"/>
        </w:rPr>
        <w:t>万元，占</w:t>
      </w:r>
      <w:r>
        <w:rPr>
          <w:rFonts w:hint="eastAsia" w:ascii="仿宋_GB2312" w:hAnsi="黑体" w:eastAsia="仿宋_GB2312"/>
          <w:sz w:val="32"/>
          <w:szCs w:val="32"/>
          <w:highlight w:val="none"/>
          <w:lang w:val="en-US" w:eastAsia="zh-CN"/>
        </w:rPr>
        <w:t>57</w:t>
      </w:r>
      <w:r>
        <w:rPr>
          <w:rFonts w:hint="eastAsia" w:ascii="仿宋_GB2312" w:hAnsi="黑体" w:eastAsia="仿宋_GB2312"/>
          <w:sz w:val="32"/>
          <w:szCs w:val="32"/>
          <w:highlight w:val="none"/>
        </w:rPr>
        <w:t>%；</w:t>
      </w:r>
      <w:r>
        <w:rPr>
          <w:rFonts w:hint="eastAsia" w:ascii="仿宋_GB2312" w:hAnsi="黑体" w:eastAsia="仿宋_GB2312"/>
          <w:sz w:val="32"/>
          <w:szCs w:val="32"/>
          <w:highlight w:val="none"/>
          <w:lang w:eastAsia="zh-CN"/>
        </w:rPr>
        <w:t>项目支出</w:t>
      </w:r>
      <w:r>
        <w:rPr>
          <w:rFonts w:hint="eastAsia" w:ascii="仿宋_GB2312" w:hAnsi="黑体" w:eastAsia="仿宋_GB2312"/>
          <w:sz w:val="32"/>
          <w:szCs w:val="32"/>
          <w:highlight w:val="none"/>
          <w:lang w:val="en-US" w:eastAsia="zh-CN"/>
        </w:rPr>
        <w:t>550万元，占43%</w:t>
      </w:r>
      <w:r>
        <w:rPr>
          <w:rFonts w:hint="eastAsia" w:ascii="仿宋_GB2312" w:hAnsi="黑体" w:eastAsia="仿宋_GB2312"/>
          <w:sz w:val="32"/>
          <w:szCs w:val="32"/>
          <w:highlight w:val="none"/>
          <w:lang w:eastAsia="zh-CN"/>
        </w:rPr>
        <w:t>与</w:t>
      </w:r>
      <w:r>
        <w:rPr>
          <w:rFonts w:hint="eastAsia" w:ascii="仿宋_GB2312" w:hAnsi="黑体" w:eastAsia="仿宋_GB2312"/>
          <w:sz w:val="32"/>
          <w:szCs w:val="32"/>
          <w:highlight w:val="none"/>
        </w:rPr>
        <w:t>上年预算数</w:t>
      </w:r>
      <w:r>
        <w:rPr>
          <w:rFonts w:hint="eastAsia" w:ascii="仿宋_GB2312" w:hAnsi="黑体" w:eastAsia="仿宋_GB2312" w:cs="仿宋_GB2312"/>
          <w:sz w:val="32"/>
          <w:szCs w:val="32"/>
          <w:highlight w:val="none"/>
          <w:lang w:eastAsia="zh-CN"/>
        </w:rPr>
        <w:t>增加，主要是</w:t>
      </w:r>
      <w:r>
        <w:rPr>
          <w:rFonts w:hint="eastAsia" w:ascii="仿宋_GB2312" w:hAnsi="黑体" w:eastAsia="仿宋_GB2312"/>
          <w:sz w:val="32"/>
          <w:szCs w:val="32"/>
          <w:highlight w:val="none"/>
          <w:lang w:val="en-US" w:eastAsia="zh-CN"/>
        </w:rPr>
        <w:t>三亚市投资评审中心新招了人员，正常的人员经费增加。</w:t>
      </w:r>
    </w:p>
    <w:p>
      <w:pPr>
        <w:ind w:firstLine="640" w:firstLineChars="200"/>
        <w:rPr>
          <w:rFonts w:ascii="仿宋_GB2312" w:hAnsi="黑体" w:eastAsia="仿宋_GB2312"/>
          <w:sz w:val="32"/>
          <w:szCs w:val="32"/>
        </w:rPr>
      </w:pP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hint="eastAsia" w:ascii="仿宋_GB2312" w:hAnsi="黑体" w:eastAsia="仿宋_GB2312" w:cs="仿宋_GB2312"/>
          <w:sz w:val="32"/>
          <w:szCs w:val="32"/>
          <w:highlight w:val="none"/>
          <w:lang w:val="en-US" w:eastAsia="zh-CN"/>
        </w:rPr>
      </w:pPr>
      <w:r>
        <w:rPr>
          <w:rFonts w:hint="eastAsia" w:ascii="仿宋_GB2312" w:hAnsi="黑体" w:eastAsia="仿宋_GB2312" w:cs="仿宋_GB2312"/>
          <w:sz w:val="32"/>
          <w:szCs w:val="32"/>
          <w:highlight w:val="none"/>
          <w:lang w:val="en-US" w:eastAsia="zh-CN"/>
        </w:rPr>
        <w:t>无，本单位不是参照公务员法管理的事业单位</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三亚市投资评审中心</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hint="eastAsia" w:ascii="楷体" w:hAnsi="楷体" w:eastAsia="楷体"/>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年12月31日，</w:t>
      </w:r>
      <w:r>
        <w:rPr>
          <w:rFonts w:hint="eastAsia" w:ascii="仿宋_GB2312" w:hAnsi="黑体" w:eastAsia="仿宋_GB2312" w:cs="仿宋_GB2312"/>
          <w:sz w:val="32"/>
          <w:szCs w:val="32"/>
          <w:lang w:eastAsia="zh-CN"/>
        </w:rPr>
        <w:t>三亚市投资评审中心</w:t>
      </w:r>
      <w:r>
        <w:rPr>
          <w:rFonts w:hint="eastAsia" w:ascii="仿宋_GB2312" w:hAnsi="黑体" w:eastAsia="仿宋_GB2312" w:cs="仿宋_GB2312"/>
          <w:sz w:val="32"/>
          <w:szCs w:val="32"/>
        </w:rPr>
        <w:t>有车辆</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highlight w:val="none"/>
        </w:rPr>
      </w:pPr>
      <w:r>
        <w:rPr>
          <w:rFonts w:hint="eastAsia" w:ascii="仿宋_GB2312" w:hAnsi="黑体" w:eastAsia="仿宋_GB2312" w:cs="仿宋_GB2312"/>
          <w:sz w:val="32"/>
          <w:szCs w:val="32"/>
          <w:highlight w:val="none"/>
          <w:lang w:val="en-US" w:eastAsia="zh-CN"/>
        </w:rPr>
        <w:t>2023</w:t>
      </w:r>
      <w:r>
        <w:rPr>
          <w:rFonts w:hint="eastAsia" w:ascii="仿宋_GB2312" w:hAnsi="黑体" w:eastAsia="仿宋_GB2312"/>
          <w:sz w:val="32"/>
          <w:szCs w:val="32"/>
          <w:highlight w:val="none"/>
        </w:rPr>
        <w:t>年</w:t>
      </w:r>
      <w:r>
        <w:rPr>
          <w:rFonts w:hint="eastAsia" w:ascii="仿宋_GB2312" w:hAnsi="黑体" w:eastAsia="仿宋_GB2312" w:cs="仿宋_GB2312"/>
          <w:sz w:val="32"/>
          <w:szCs w:val="32"/>
          <w:highlight w:val="none"/>
          <w:lang w:eastAsia="zh-CN"/>
        </w:rPr>
        <w:t>三亚市投资评审中心</w:t>
      </w:r>
      <w:r>
        <w:rPr>
          <w:rFonts w:hint="eastAsia" w:ascii="仿宋_GB2312" w:hAnsi="黑体" w:eastAsia="仿宋_GB2312" w:cs="仿宋_GB2312"/>
          <w:sz w:val="32"/>
          <w:szCs w:val="32"/>
          <w:highlight w:val="none"/>
          <w:lang w:val="en-US" w:eastAsia="zh-CN"/>
        </w:rPr>
        <w:t>12</w:t>
      </w:r>
      <w:r>
        <w:rPr>
          <w:rFonts w:hint="eastAsia" w:ascii="仿宋_GB2312" w:hAnsi="黑体" w:eastAsia="仿宋_GB2312" w:cs="仿宋_GB2312"/>
          <w:sz w:val="32"/>
          <w:szCs w:val="32"/>
          <w:highlight w:val="none"/>
        </w:rPr>
        <w:t>个项目实行绩效目标管理，涉及一般公共预算</w:t>
      </w:r>
      <w:r>
        <w:rPr>
          <w:rFonts w:hint="eastAsia" w:ascii="仿宋_GB2312" w:hAnsi="黑体" w:eastAsia="仿宋_GB2312" w:cs="仿宋_GB2312"/>
          <w:sz w:val="32"/>
          <w:szCs w:val="32"/>
          <w:highlight w:val="none"/>
          <w:lang w:val="en-US" w:eastAsia="zh-CN"/>
        </w:rPr>
        <w:t>1270.19</w:t>
      </w:r>
      <w:r>
        <w:rPr>
          <w:rFonts w:hint="eastAsia" w:ascii="仿宋_GB2312" w:hAnsi="黑体" w:eastAsia="仿宋_GB2312"/>
          <w:sz w:val="32"/>
          <w:szCs w:val="32"/>
          <w:highlight w:val="none"/>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3EEE0A8"/>
    <w:multiLevelType w:val="singleLevel"/>
    <w:tmpl w:val="63EEE0A8"/>
    <w:lvl w:ilvl="0" w:tentative="0">
      <w:start w:val="1"/>
      <w:numFmt w:val="chineseCounting"/>
      <w:suff w:val="nothing"/>
      <w:lvlText w:val="%1、"/>
      <w:lvlJc w:val="left"/>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邢婵">
    <w15:presenceInfo w15:providerId="None" w15:userId="邢婵"/>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442C07"/>
    <w:rsid w:val="13431726"/>
    <w:rsid w:val="17CD553C"/>
    <w:rsid w:val="19D5DA33"/>
    <w:rsid w:val="1FBF8E30"/>
    <w:rsid w:val="20F131BF"/>
    <w:rsid w:val="2B6D03CF"/>
    <w:rsid w:val="2BDF0DC0"/>
    <w:rsid w:val="2FF7110D"/>
    <w:rsid w:val="2FFFCED3"/>
    <w:rsid w:val="320F5E17"/>
    <w:rsid w:val="3BE93903"/>
    <w:rsid w:val="3E777FEF"/>
    <w:rsid w:val="3F7FB4B5"/>
    <w:rsid w:val="3FAD4D11"/>
    <w:rsid w:val="4FB80849"/>
    <w:rsid w:val="536456C9"/>
    <w:rsid w:val="5DB7E539"/>
    <w:rsid w:val="66DACB0B"/>
    <w:rsid w:val="697BF56A"/>
    <w:rsid w:val="69A63F2A"/>
    <w:rsid w:val="6B6CE30F"/>
    <w:rsid w:val="6C7F1319"/>
    <w:rsid w:val="6DDF74AC"/>
    <w:rsid w:val="6E680D6F"/>
    <w:rsid w:val="6FAF0D8D"/>
    <w:rsid w:val="6FCFCADC"/>
    <w:rsid w:val="6FFA4FE6"/>
    <w:rsid w:val="75FB0B04"/>
    <w:rsid w:val="79F7B683"/>
    <w:rsid w:val="7D73BCCE"/>
    <w:rsid w:val="7DE79FA0"/>
    <w:rsid w:val="7DEBCAFF"/>
    <w:rsid w:val="7EDD8B29"/>
    <w:rsid w:val="7F6F327C"/>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 w:type="character" w:customStyle="1" w:styleId="10">
    <w:name w:val="16"/>
    <w:basedOn w:val="5"/>
    <w:qFormat/>
    <w:uiPriority w:val="0"/>
    <w:rPr>
      <w:rFonts w:hint="default" w:ascii="Times New Roman" w:eastAsia="楷体_GB2312" w:cs="楷体_GB2312"/>
      <w:sz w:val="28"/>
      <w:szCs w:val="2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梁伟娴</cp:lastModifiedBy>
  <dcterms:modified xsi:type="dcterms:W3CDTF">2023-02-13T08:51:33Z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