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del w:id="0" w:author="杨秋霞" w:date="2024-01-30T10:24:00Z">
        <w:r>
          <w:rPr>
            <w:rFonts w:hint="default"/>
            <w:sz w:val="52"/>
            <w:szCs w:val="52"/>
            <w:lang w:val="en-US"/>
          </w:rPr>
          <w:delText>××</w:delText>
        </w:r>
      </w:del>
      <w:ins w:id="1" w:author="杨秋霞" w:date="2024-01-30T10:24:00Z">
        <w:r>
          <w:rPr>
            <w:rFonts w:hint="eastAsia"/>
            <w:sz w:val="52"/>
            <w:szCs w:val="52"/>
            <w:lang w:val="en-US" w:eastAsia="zh-CN"/>
          </w:rPr>
          <w:t>202</w:t>
        </w:r>
      </w:ins>
      <w:ins w:id="2" w:author="杨秋霞" w:date="2024-01-30T10:24:00Z">
        <w:del w:id="3" w:author="杨薇" w:date="2025-02-07T15:58:00Z">
          <w:r>
            <w:rPr>
              <w:rFonts w:hint="eastAsia"/>
              <w:sz w:val="52"/>
              <w:szCs w:val="52"/>
              <w:lang w:val="en-US" w:eastAsia="zh-CN"/>
            </w:rPr>
            <w:delText>4</w:delText>
          </w:r>
        </w:del>
      </w:ins>
      <w:ins w:id="4" w:author="杨薇" w:date="2025-02-07T15:58:00Z">
        <w:r>
          <w:rPr>
            <w:rFonts w:hint="eastAsia"/>
            <w:sz w:val="52"/>
            <w:szCs w:val="52"/>
            <w:lang w:val="en-US" w:eastAsia="zh-CN"/>
          </w:rPr>
          <w:t>5</w:t>
        </w:r>
      </w:ins>
      <w:r>
        <w:rPr>
          <w:rFonts w:hint="eastAsia"/>
          <w:sz w:val="52"/>
          <w:szCs w:val="52"/>
        </w:rPr>
        <w:t>年</w:t>
      </w:r>
      <w:del w:id="5" w:author="杨秋霞" w:date="2024-01-30T10:25:00Z">
        <w:r>
          <w:rPr>
            <w:rFonts w:hint="default"/>
            <w:sz w:val="52"/>
            <w:szCs w:val="52"/>
            <w:lang w:val="en-US"/>
          </w:rPr>
          <w:delText>××部门（</w:delText>
        </w:r>
      </w:del>
      <w:ins w:id="6" w:author="杨秋霞" w:date="2024-01-30T10:25:00Z">
        <w:r>
          <w:rPr>
            <w:rFonts w:hint="eastAsia"/>
            <w:sz w:val="52"/>
            <w:szCs w:val="52"/>
            <w:lang w:val="en-US" w:eastAsia="zh-CN"/>
          </w:rPr>
          <w:t>三亚市会计管理中心（三亚市财政国库支付局）</w:t>
        </w:r>
      </w:ins>
      <w:r>
        <w:rPr>
          <w:rFonts w:hint="eastAsia"/>
          <w:sz w:val="52"/>
          <w:szCs w:val="52"/>
        </w:rPr>
        <w:t>单位</w:t>
      </w:r>
      <w:del w:id="7" w:author="杨秋霞" w:date="2024-01-30T10:25:00Z">
        <w:r>
          <w:rPr>
            <w:rFonts w:hint="eastAsia"/>
            <w:sz w:val="52"/>
            <w:szCs w:val="52"/>
          </w:rPr>
          <w:delText>）</w:delText>
        </w:r>
      </w:del>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8"/>
        <w:numPr>
          <w:ilvl w:val="0"/>
          <w:numId w:val="1"/>
        </w:numPr>
        <w:ind w:firstLineChars="0"/>
        <w:jc w:val="center"/>
        <w:rPr>
          <w:rFonts w:ascii="黑体" w:hAnsi="黑体" w:eastAsia="黑体"/>
          <w:sz w:val="32"/>
          <w:szCs w:val="32"/>
        </w:rPr>
        <w:pPrChange w:id="8" w:author="刘畅" w:date="2024-01-30T16:31:00Z">
          <w:pPr>
            <w:pStyle w:val="8"/>
            <w:numPr>
              <w:ilvl w:val="0"/>
              <w:numId w:val="1"/>
            </w:numPr>
            <w:ind w:firstLineChars="0"/>
            <w:jc w:val="left"/>
          </w:pPr>
        </w:pPrChange>
      </w:pPr>
      <w:ins w:id="9" w:author="刘畅" w:date="2024-01-30T16:32:00Z">
        <w:r>
          <w:rPr>
            <w:rFonts w:hint="eastAsia" w:ascii="黑体" w:hAnsi="黑体" w:eastAsia="黑体" w:cs="黑体"/>
            <w:sz w:val="32"/>
            <w:szCs w:val="32"/>
            <w:lang w:val="en-US" w:eastAsia="zh-CN"/>
          </w:rPr>
          <w:t xml:space="preserve">  </w:t>
        </w:r>
      </w:ins>
      <w:del w:id="10" w:author="杨秋霞" w:date="2024-01-30T10:25:00Z">
        <w:r>
          <w:rPr>
            <w:rFonts w:hint="eastAsia" w:ascii="黑体" w:hAnsi="黑体" w:eastAsia="黑体" w:cs="黑体"/>
            <w:sz w:val="32"/>
            <w:szCs w:val="32"/>
            <w:rPrChange w:id="11" w:author="杨秋霞" w:date="2024-01-30T10:26:00Z">
              <w:rPr>
                <w:rFonts w:hint="eastAsia" w:ascii="仿宋_GB2312" w:hAnsi="黑体" w:eastAsia="仿宋_GB2312" w:cs="仿宋_GB2312"/>
                <w:sz w:val="32"/>
                <w:szCs w:val="32"/>
              </w:rPr>
            </w:rPrChange>
          </w:rPr>
          <w:delText>××</w:delText>
        </w:r>
      </w:del>
      <w:del w:id="12" w:author="杨秋霞" w:date="2024-01-30T10:25:00Z">
        <w:r>
          <w:rPr>
            <w:rFonts w:hint="eastAsia" w:ascii="黑体" w:hAnsi="黑体" w:eastAsia="黑体"/>
            <w:sz w:val="32"/>
            <w:szCs w:val="32"/>
          </w:rPr>
          <w:delText>（部门或单位）</w:delText>
        </w:r>
      </w:del>
      <w:ins w:id="13" w:author="杨秋霞" w:date="2024-01-30T10:25:00Z">
        <w:r>
          <w:rPr>
            <w:rFonts w:hint="eastAsia" w:ascii="黑体" w:hAnsi="黑体" w:eastAsia="黑体" w:cs="黑体"/>
            <w:sz w:val="32"/>
            <w:szCs w:val="32"/>
            <w:lang w:eastAsia="zh-CN"/>
            <w:rPrChange w:id="14" w:author="杨秋霞" w:date="2024-01-30T10:26:00Z">
              <w:rPr>
                <w:rFonts w:hint="eastAsia" w:ascii="仿宋_GB2312" w:hAnsi="黑体" w:eastAsia="仿宋_GB2312" w:cs="仿宋_GB2312"/>
                <w:sz w:val="32"/>
                <w:szCs w:val="32"/>
                <w:lang w:eastAsia="zh-CN"/>
              </w:rPr>
            </w:rPrChange>
          </w:rPr>
          <w:t>三亚市</w:t>
        </w:r>
      </w:ins>
      <w:ins w:id="15" w:author="杨秋霞" w:date="2024-01-30T10:25:00Z">
        <w:r>
          <w:rPr>
            <w:rFonts w:hint="eastAsia" w:ascii="黑体" w:hAnsi="黑体" w:eastAsia="黑体" w:cs="黑体"/>
            <w:sz w:val="32"/>
            <w:szCs w:val="32"/>
            <w:lang w:eastAsia="zh-CN"/>
            <w:rPrChange w:id="16" w:author="杨秋霞" w:date="2024-01-30T10:26:00Z">
              <w:rPr>
                <w:rFonts w:hint="eastAsia" w:ascii="仿宋_GB2312" w:hAnsi="黑体" w:eastAsia="仿宋_GB2312" w:cs="仿宋_GB2312"/>
                <w:sz w:val="32"/>
                <w:szCs w:val="32"/>
                <w:lang w:eastAsia="zh-CN"/>
              </w:rPr>
            </w:rPrChange>
          </w:rPr>
          <w:t>会计</w:t>
        </w:r>
      </w:ins>
      <w:ins w:id="17" w:author="杨秋霞" w:date="2024-01-30T10:25:00Z">
        <w:r>
          <w:rPr>
            <w:rFonts w:hint="eastAsia" w:ascii="黑体" w:hAnsi="黑体" w:eastAsia="黑体" w:cs="黑体"/>
            <w:sz w:val="32"/>
            <w:szCs w:val="32"/>
            <w:lang w:eastAsia="zh-CN"/>
            <w:rPrChange w:id="18" w:author="杨秋霞" w:date="2024-01-30T10:26:00Z">
              <w:rPr>
                <w:rFonts w:hint="eastAsia" w:ascii="仿宋_GB2312" w:hAnsi="黑体" w:eastAsia="仿宋_GB2312" w:cs="仿宋_GB2312"/>
                <w:sz w:val="32"/>
                <w:szCs w:val="32"/>
                <w:lang w:eastAsia="zh-CN"/>
              </w:rPr>
            </w:rPrChange>
          </w:rPr>
          <w:t>管理中心</w:t>
        </w:r>
      </w:ins>
      <w:ins w:id="19" w:author="杨秋霞" w:date="2024-01-30T10:26:00Z">
        <w:r>
          <w:rPr>
            <w:rFonts w:hint="eastAsia" w:ascii="黑体" w:hAnsi="黑体" w:eastAsia="黑体" w:cs="黑体"/>
            <w:sz w:val="32"/>
            <w:szCs w:val="32"/>
            <w:lang w:eastAsia="zh-CN"/>
          </w:rPr>
          <w:t>（三亚市财政国库支付局）单位</w:t>
        </w:r>
      </w:ins>
      <w:r>
        <w:rPr>
          <w:rFonts w:hint="eastAsia" w:ascii="黑体" w:hAnsi="黑体" w:eastAsia="黑体"/>
          <w:sz w:val="32"/>
          <w:szCs w:val="32"/>
        </w:rPr>
        <w:t>概况</w:t>
      </w:r>
    </w:p>
    <w:p>
      <w:pPr>
        <w:pStyle w:val="8"/>
        <w:numPr>
          <w:ilvl w:val="0"/>
          <w:numId w:val="2"/>
        </w:numPr>
        <w:ind w:firstLineChars="0"/>
        <w:jc w:val="left"/>
        <w:rPr>
          <w:del w:id="20" w:author="杨秋霞" w:date="2024-01-30T11:44:00Z"/>
          <w:rFonts w:ascii="黑体" w:hAnsi="黑体" w:eastAsia="黑体"/>
          <w:sz w:val="32"/>
          <w:szCs w:val="32"/>
        </w:rPr>
      </w:pPr>
      <w:del w:id="21" w:author="杨秋霞" w:date="2024-01-30T11:44:00Z">
        <w:r>
          <w:rPr>
            <w:rFonts w:hint="eastAsia" w:ascii="黑体" w:hAnsi="黑体" w:eastAsia="黑体"/>
            <w:sz w:val="32"/>
            <w:szCs w:val="32"/>
          </w:rPr>
          <w:delText>主要职能</w:delText>
        </w:r>
      </w:del>
    </w:p>
    <w:p>
      <w:pPr>
        <w:pStyle w:val="8"/>
        <w:numPr>
          <w:ilvl w:val="0"/>
          <w:numId w:val="2"/>
        </w:numPr>
        <w:ind w:firstLineChars="0"/>
        <w:jc w:val="left"/>
        <w:rPr>
          <w:del w:id="22" w:author="杨秋霞" w:date="2024-01-30T11:44:00Z"/>
          <w:rFonts w:ascii="黑体" w:hAnsi="黑体" w:eastAsia="黑体"/>
          <w:color w:val="0000FF"/>
          <w:sz w:val="32"/>
          <w:szCs w:val="32"/>
          <w:rPrChange w:id="23" w:author="杨秋霞" w:date="2024-01-30T10:27:00Z">
            <w:rPr>
              <w:rFonts w:ascii="黑体" w:hAnsi="黑体" w:eastAsia="黑体"/>
              <w:sz w:val="32"/>
              <w:szCs w:val="32"/>
            </w:rPr>
          </w:rPrChange>
        </w:rPr>
      </w:pPr>
      <w:del w:id="24" w:author="杨秋霞" w:date="2024-01-30T11:44:00Z">
        <w:r>
          <w:rPr>
            <w:rFonts w:hint="eastAsia" w:ascii="黑体" w:hAnsi="黑体" w:eastAsia="黑体"/>
            <w:color w:val="0000FF"/>
            <w:sz w:val="32"/>
            <w:szCs w:val="32"/>
            <w:rPrChange w:id="25" w:author="杨秋霞" w:date="2024-01-30T10:27:00Z">
              <w:rPr>
                <w:rFonts w:hint="eastAsia" w:ascii="黑体" w:hAnsi="黑体" w:eastAsia="黑体"/>
                <w:sz w:val="32"/>
                <w:szCs w:val="32"/>
              </w:rPr>
            </w:rPrChange>
          </w:rPr>
          <w:delText>部门预算单位构成</w:delText>
        </w:r>
      </w:del>
      <w:del w:id="26" w:author="杨秋霞" w:date="2024-01-30T11:44:00Z">
        <w:r>
          <w:rPr>
            <w:rFonts w:hint="default" w:ascii="黑体" w:hAnsi="黑体" w:eastAsia="黑体"/>
            <w:color w:val="0000FF"/>
            <w:sz w:val="32"/>
            <w:szCs w:val="32"/>
            <w:lang w:val="en-US" w:eastAsia="zh-CN"/>
            <w:rPrChange w:id="27" w:author="杨秋霞" w:date="2024-01-30T10:27:00Z">
              <w:rPr>
                <w:rFonts w:hint="default" w:ascii="黑体" w:hAnsi="黑体" w:eastAsia="黑体"/>
                <w:sz w:val="32"/>
                <w:szCs w:val="32"/>
                <w:lang w:val="en-US" w:eastAsia="zh-CN"/>
              </w:rPr>
            </w:rPrChange>
          </w:rPr>
          <w:delText>（单位也需要公开内部构成）</w:delText>
        </w:r>
      </w:del>
      <w:ins w:id="28" w:author="卢秋月" w:date="2024-01-29T09:29:00Z">
        <w:del w:id="29" w:author="杨秋霞" w:date="2024-01-30T11:44:00Z">
          <w:r>
            <w:rPr>
              <w:rFonts w:hint="eastAsia" w:ascii="黑体" w:hAnsi="黑体" w:eastAsia="黑体"/>
              <w:color w:val="0000FF"/>
              <w:sz w:val="32"/>
              <w:szCs w:val="32"/>
              <w:lang w:val="en-US" w:eastAsia="zh-CN"/>
              <w:rPrChange w:id="30" w:author="杨秋霞" w:date="2024-01-30T10:27:00Z">
                <w:rPr>
                  <w:rFonts w:hint="eastAsia" w:ascii="黑体" w:hAnsi="黑体" w:eastAsia="黑体"/>
                  <w:sz w:val="32"/>
                  <w:szCs w:val="32"/>
                  <w:lang w:val="en-US" w:eastAsia="zh-CN"/>
                </w:rPr>
              </w:rPrChange>
            </w:rPr>
            <w:delText>/</w:delText>
          </w:r>
        </w:del>
      </w:ins>
      <w:ins w:id="31" w:author="卢秋月" w:date="2024-01-29T09:29:00Z">
        <w:del w:id="32" w:author="杨秋霞" w:date="2024-01-30T11:44:00Z">
          <w:r>
            <w:rPr>
              <w:rFonts w:hint="eastAsia" w:ascii="黑体" w:hAnsi="黑体" w:eastAsia="黑体"/>
              <w:color w:val="0000FF"/>
              <w:sz w:val="32"/>
              <w:szCs w:val="32"/>
              <w:lang w:val="en-US" w:eastAsia="zh-CN"/>
              <w:rPrChange w:id="33" w:author="杨秋霞" w:date="2024-01-30T10:27:00Z">
                <w:rPr>
                  <w:rFonts w:hint="eastAsia" w:ascii="黑体" w:hAnsi="黑体" w:eastAsia="黑体"/>
                  <w:sz w:val="32"/>
                  <w:szCs w:val="32"/>
                  <w:lang w:val="en-US" w:eastAsia="zh-CN"/>
                </w:rPr>
              </w:rPrChange>
            </w:rPr>
            <w:delText>单位</w:delText>
          </w:r>
        </w:del>
      </w:ins>
      <w:ins w:id="34" w:author="卢秋月" w:date="2024-01-29T09:29:00Z">
        <w:del w:id="35" w:author="杨秋霞" w:date="2024-01-30T11:44:00Z">
          <w:r>
            <w:rPr>
              <w:rFonts w:hint="eastAsia" w:ascii="黑体" w:hAnsi="黑体" w:eastAsia="黑体"/>
              <w:color w:val="0000FF"/>
              <w:sz w:val="32"/>
              <w:szCs w:val="32"/>
              <w:lang w:val="en-US" w:eastAsia="zh-CN"/>
              <w:rPrChange w:id="36" w:author="杨秋霞" w:date="2024-01-30T10:27:00Z">
                <w:rPr>
                  <w:rFonts w:hint="eastAsia" w:ascii="黑体" w:hAnsi="黑体" w:eastAsia="黑体"/>
                  <w:sz w:val="32"/>
                  <w:szCs w:val="32"/>
                  <w:lang w:val="en-US" w:eastAsia="zh-CN"/>
                </w:rPr>
              </w:rPrChange>
            </w:rPr>
            <w:delText>机构设置</w:delText>
          </w:r>
        </w:del>
      </w:ins>
    </w:p>
    <w:p>
      <w:pPr>
        <w:pStyle w:val="8"/>
        <w:numPr>
          <w:ilvl w:val="0"/>
          <w:numId w:val="1"/>
        </w:numPr>
        <w:ind w:firstLineChars="0"/>
        <w:jc w:val="center"/>
        <w:rPr>
          <w:rFonts w:ascii="黑体" w:hAnsi="黑体" w:eastAsia="黑体"/>
          <w:sz w:val="32"/>
          <w:szCs w:val="32"/>
        </w:rPr>
        <w:pPrChange w:id="37" w:author="刘畅" w:date="2024-01-30T16:32:00Z">
          <w:pPr>
            <w:pStyle w:val="8"/>
            <w:numPr>
              <w:ilvl w:val="0"/>
              <w:numId w:val="1"/>
            </w:numPr>
            <w:ind w:firstLineChars="0"/>
          </w:pPr>
        </w:pPrChange>
      </w:pPr>
      <w:ins w:id="38" w:author="刘畅" w:date="2024-01-30T16:32:00Z">
        <w:r>
          <w:rPr>
            <w:rFonts w:hint="eastAsia" w:ascii="黑体" w:hAnsi="黑体" w:eastAsia="黑体" w:cs="黑体"/>
            <w:sz w:val="32"/>
            <w:szCs w:val="32"/>
            <w:lang w:val="en-US" w:eastAsia="zh-CN"/>
          </w:rPr>
          <w:t xml:space="preserve">  </w:t>
        </w:r>
      </w:ins>
      <w:ins w:id="39" w:author="杨秋霞" w:date="2024-01-30T10:27:00Z">
        <w:r>
          <w:rPr>
            <w:rFonts w:hint="eastAsia" w:ascii="黑体" w:hAnsi="黑体" w:eastAsia="黑体" w:cs="黑体"/>
            <w:sz w:val="32"/>
            <w:szCs w:val="32"/>
            <w:lang w:eastAsia="zh-CN"/>
          </w:rPr>
          <w:t>三亚市会计管理中心（三亚市财政国库支付局）</w:t>
        </w:r>
      </w:ins>
      <w:del w:id="40" w:author="杨秋霞" w:date="2024-01-30T10:27:00Z">
        <w:r>
          <w:rPr>
            <w:rFonts w:hint="eastAsia" w:ascii="黑体" w:hAnsi="黑体" w:eastAsia="黑体" w:cs="黑体"/>
            <w:sz w:val="32"/>
            <w:szCs w:val="32"/>
            <w:lang w:val="en-US"/>
            <w:rPrChange w:id="41" w:author="杨秋霞" w:date="2024-01-30T10:27:00Z">
              <w:rPr>
                <w:rFonts w:hint="default" w:ascii="仿宋_GB2312" w:hAnsi="黑体" w:eastAsia="仿宋_GB2312" w:cs="仿宋_GB2312"/>
                <w:sz w:val="32"/>
                <w:szCs w:val="32"/>
                <w:lang w:val="en-US"/>
              </w:rPr>
            </w:rPrChange>
          </w:rPr>
          <w:delText>××</w:delText>
        </w:r>
      </w:del>
      <w:del w:id="42" w:author="杨秋霞" w:date="2024-01-30T10:27:00Z">
        <w:r>
          <w:rPr>
            <w:rFonts w:hint="eastAsia" w:ascii="黑体" w:hAnsi="黑体" w:eastAsia="黑体"/>
            <w:sz w:val="32"/>
            <w:szCs w:val="32"/>
            <w:lang w:val="en-US"/>
            <w:rPrChange w:id="43" w:author="杨秋霞" w:date="2024-01-30T10:27:00Z">
              <w:rPr>
                <w:rFonts w:hint="default" w:ascii="黑体" w:hAnsi="黑体" w:eastAsia="黑体"/>
                <w:sz w:val="32"/>
                <w:szCs w:val="32"/>
                <w:lang w:val="en-US"/>
              </w:rPr>
            </w:rPrChange>
          </w:rPr>
          <w:delText>（部门或单位）</w:delText>
        </w:r>
      </w:del>
      <w:del w:id="44" w:author="杨秋霞" w:date="2024-01-30T10:27:00Z">
        <w:r>
          <w:rPr>
            <w:rFonts w:hint="eastAsia" w:ascii="黑体" w:hAnsi="黑体" w:eastAsia="黑体" w:cs="黑体"/>
            <w:sz w:val="32"/>
            <w:szCs w:val="32"/>
            <w:lang w:val="en-US"/>
            <w:rPrChange w:id="45" w:author="杨秋霞" w:date="2024-01-30T10:27:00Z">
              <w:rPr>
                <w:rFonts w:hint="default" w:ascii="仿宋_GB2312" w:hAnsi="黑体" w:eastAsia="仿宋_GB2312" w:cs="仿宋_GB2312"/>
                <w:sz w:val="32"/>
                <w:szCs w:val="32"/>
                <w:lang w:val="en-US"/>
              </w:rPr>
            </w:rPrChange>
          </w:rPr>
          <w:delText>××</w:delText>
        </w:r>
      </w:del>
      <w:ins w:id="46" w:author="杨秋霞" w:date="2024-01-30T10:27:00Z">
        <w:r>
          <w:rPr>
            <w:rFonts w:hint="eastAsia" w:ascii="黑体" w:hAnsi="黑体" w:eastAsia="黑体" w:cs="黑体"/>
            <w:sz w:val="32"/>
            <w:szCs w:val="32"/>
            <w:lang w:val="en-US" w:eastAsia="zh-CN"/>
            <w:rPrChange w:id="47" w:author="杨秋霞" w:date="2024-01-30T10:27:00Z">
              <w:rPr>
                <w:rFonts w:hint="eastAsia" w:ascii="仿宋_GB2312" w:hAnsi="黑体" w:eastAsia="仿宋_GB2312" w:cs="仿宋_GB2312"/>
                <w:sz w:val="32"/>
                <w:szCs w:val="32"/>
                <w:lang w:val="en-US" w:eastAsia="zh-CN"/>
              </w:rPr>
            </w:rPrChange>
          </w:rPr>
          <w:t>202</w:t>
        </w:r>
      </w:ins>
      <w:ins w:id="48" w:author="杨秋霞" w:date="2024-01-30T10:27:00Z">
        <w:del w:id="49" w:author="杨薇" w:date="2025-02-07T15:59:00Z">
          <w:r>
            <w:rPr>
              <w:rFonts w:hint="eastAsia" w:ascii="黑体" w:hAnsi="黑体" w:eastAsia="黑体" w:cs="黑体"/>
              <w:sz w:val="32"/>
              <w:szCs w:val="32"/>
              <w:lang w:val="en-US" w:eastAsia="zh-CN"/>
              <w:rPrChange w:id="50" w:author="杨秋霞" w:date="2024-01-30T10:27:00Z">
                <w:rPr>
                  <w:rFonts w:hint="eastAsia" w:ascii="仿宋_GB2312" w:hAnsi="黑体" w:eastAsia="仿宋_GB2312" w:cs="仿宋_GB2312"/>
                  <w:sz w:val="32"/>
                  <w:szCs w:val="32"/>
                  <w:lang w:val="en-US" w:eastAsia="zh-CN"/>
                </w:rPr>
              </w:rPrChange>
            </w:rPr>
            <w:delText>4</w:delText>
          </w:r>
        </w:del>
      </w:ins>
      <w:ins w:id="51" w:author="杨薇" w:date="2025-02-07T15:59:00Z">
        <w:r>
          <w:rPr>
            <w:rFonts w:hint="eastAsia" w:ascii="黑体" w:hAnsi="黑体" w:eastAsia="黑体" w:cs="黑体"/>
            <w:sz w:val="32"/>
            <w:szCs w:val="32"/>
            <w:lang w:val="en-US" w:eastAsia="zh-CN"/>
          </w:rPr>
          <w:t>5</w:t>
        </w:r>
      </w:ins>
      <w:r>
        <w:rPr>
          <w:rFonts w:hint="eastAsia" w:ascii="黑体" w:hAnsi="黑体" w:eastAsia="黑体"/>
          <w:sz w:val="32"/>
          <w:szCs w:val="32"/>
        </w:rPr>
        <w:t>年</w:t>
      </w:r>
      <w:del w:id="52" w:author="杨秋霞" w:date="2024-01-30T10:27:00Z">
        <w:r>
          <w:rPr>
            <w:rFonts w:hint="eastAsia" w:ascii="黑体" w:hAnsi="黑体" w:eastAsia="黑体"/>
            <w:sz w:val="32"/>
            <w:szCs w:val="32"/>
          </w:rPr>
          <w:delText>部门（</w:delText>
        </w:r>
      </w:del>
      <w:r>
        <w:rPr>
          <w:rFonts w:hint="eastAsia" w:ascii="黑体" w:hAnsi="黑体" w:eastAsia="黑体"/>
          <w:sz w:val="32"/>
          <w:szCs w:val="32"/>
        </w:rPr>
        <w:t>单位</w:t>
      </w:r>
      <w:del w:id="53" w:author="杨秋霞" w:date="2024-01-30T10:27:00Z">
        <w:r>
          <w:rPr>
            <w:rFonts w:hint="eastAsia" w:ascii="黑体" w:hAnsi="黑体" w:eastAsia="黑体"/>
            <w:sz w:val="32"/>
            <w:szCs w:val="32"/>
          </w:rPr>
          <w:delText>）</w:delText>
        </w:r>
      </w:del>
      <w:r>
        <w:rPr>
          <w:rFonts w:hint="eastAsia" w:ascii="黑体" w:hAnsi="黑体" w:eastAsia="黑体"/>
          <w:sz w:val="32"/>
          <w:szCs w:val="32"/>
        </w:rPr>
        <w:t>预算表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8"/>
        <w:numPr>
          <w:ilvl w:val="0"/>
          <w:numId w:val="3"/>
        </w:numPr>
        <w:ind w:firstLineChars="0"/>
        <w:jc w:val="left"/>
        <w:rPr>
          <w:rFonts w:ascii="黑体" w:hAnsi="黑体" w:eastAsia="黑体"/>
          <w:sz w:val="32"/>
          <w:szCs w:val="32"/>
        </w:rPr>
      </w:pPr>
      <w:del w:id="54" w:author="杨秋霞" w:date="2024-01-30T10:28:00Z">
        <w:r>
          <w:rPr>
            <w:rFonts w:hint="eastAsia" w:ascii="仿宋_GB2312" w:hAnsi="仿宋_GB2312" w:eastAsia="仿宋_GB2312" w:cs="仿宋_GB2312"/>
            <w:sz w:val="32"/>
            <w:szCs w:val="32"/>
          </w:rPr>
          <w:delText>部门</w:delText>
        </w:r>
      </w:del>
      <w:del w:id="55" w:author="杨秋霞" w:date="2024-01-30T10:28:0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lang w:eastAsia="zh-CN"/>
        </w:rPr>
        <w:t>单位</w:t>
      </w:r>
      <w:del w:id="56" w:author="杨秋霞" w:date="2024-01-30T10:28:0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rPr>
        <w:t>收支总表</w:t>
      </w:r>
    </w:p>
    <w:p>
      <w:pPr>
        <w:pStyle w:val="8"/>
        <w:numPr>
          <w:ilvl w:val="0"/>
          <w:numId w:val="3"/>
        </w:numPr>
        <w:ind w:firstLineChars="0"/>
        <w:jc w:val="left"/>
        <w:rPr>
          <w:rFonts w:ascii="黑体" w:hAnsi="黑体" w:eastAsia="黑体"/>
          <w:sz w:val="32"/>
          <w:szCs w:val="32"/>
        </w:rPr>
      </w:pPr>
      <w:del w:id="57" w:author="杨秋霞" w:date="2024-01-30T10:28:00Z">
        <w:r>
          <w:rPr>
            <w:rFonts w:hint="eastAsia" w:ascii="仿宋_GB2312" w:hAnsi="仿宋_GB2312" w:eastAsia="仿宋_GB2312" w:cs="仿宋_GB2312"/>
            <w:sz w:val="32"/>
            <w:szCs w:val="32"/>
          </w:rPr>
          <w:delText>部门</w:delText>
        </w:r>
      </w:del>
      <w:del w:id="58" w:author="杨秋霞" w:date="2024-01-30T10:28:0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lang w:eastAsia="zh-CN"/>
        </w:rPr>
        <w:t>单位</w:t>
      </w:r>
      <w:del w:id="59" w:author="杨秋霞" w:date="2024-01-30T10:28:0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rPr>
        <w:t>收入总表</w:t>
      </w:r>
    </w:p>
    <w:p>
      <w:pPr>
        <w:pStyle w:val="8"/>
        <w:numPr>
          <w:ilvl w:val="0"/>
          <w:numId w:val="3"/>
        </w:numPr>
        <w:ind w:firstLineChars="0"/>
        <w:jc w:val="left"/>
        <w:rPr>
          <w:rFonts w:ascii="黑体" w:hAnsi="黑体" w:eastAsia="黑体"/>
          <w:sz w:val="32"/>
          <w:szCs w:val="32"/>
        </w:rPr>
      </w:pPr>
      <w:del w:id="60" w:author="杨秋霞" w:date="2024-01-30T10:28:00Z">
        <w:r>
          <w:rPr>
            <w:rFonts w:hint="eastAsia" w:ascii="仿宋_GB2312" w:hAnsi="仿宋_GB2312" w:eastAsia="仿宋_GB2312" w:cs="仿宋_GB2312"/>
            <w:sz w:val="32"/>
            <w:szCs w:val="32"/>
          </w:rPr>
          <w:delText>部门</w:delText>
        </w:r>
      </w:del>
      <w:del w:id="61" w:author="杨秋霞" w:date="2024-01-30T10:28:0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lang w:eastAsia="zh-CN"/>
        </w:rPr>
        <w:t>单位</w:t>
      </w:r>
      <w:del w:id="62" w:author="杨秋霞" w:date="2024-01-30T10:28:0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rPr>
        <w:t>支出总表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8"/>
        <w:numPr>
          <w:ilvl w:val="0"/>
          <w:numId w:val="1"/>
        </w:numPr>
        <w:ind w:firstLineChars="0"/>
        <w:jc w:val="center"/>
        <w:rPr>
          <w:rFonts w:ascii="仿宋_GB2312" w:hAnsi="仿宋_GB2312" w:eastAsia="仿宋_GB2312" w:cs="仿宋_GB2312"/>
          <w:sz w:val="32"/>
          <w:szCs w:val="32"/>
        </w:rPr>
        <w:pPrChange w:id="63" w:author="刘畅" w:date="2024-01-30T16:32:00Z">
          <w:pPr>
            <w:pStyle w:val="8"/>
            <w:numPr>
              <w:ilvl w:val="0"/>
              <w:numId w:val="1"/>
            </w:numPr>
            <w:ind w:firstLineChars="0"/>
            <w:jc w:val="left"/>
          </w:pPr>
        </w:pPrChange>
      </w:pPr>
      <w:ins w:id="64" w:author="刘畅" w:date="2024-01-30T16:32:00Z">
        <w:r>
          <w:rPr>
            <w:rFonts w:hint="eastAsia" w:ascii="黑体" w:hAnsi="黑体" w:eastAsia="黑体" w:cs="黑体"/>
            <w:sz w:val="32"/>
            <w:szCs w:val="32"/>
            <w:lang w:val="en-US" w:eastAsia="zh-CN"/>
          </w:rPr>
          <w:t xml:space="preserve">  </w:t>
        </w:r>
      </w:ins>
      <w:ins w:id="65" w:author="杨秋霞" w:date="2024-01-30T10:28:00Z">
        <w:r>
          <w:rPr>
            <w:rFonts w:hint="eastAsia" w:ascii="黑体" w:hAnsi="黑体" w:eastAsia="黑体" w:cs="黑体"/>
            <w:sz w:val="32"/>
            <w:szCs w:val="32"/>
            <w:lang w:eastAsia="zh-CN"/>
          </w:rPr>
          <w:t>三亚市会计管理中心（三亚市财政国库支付局）</w:t>
        </w:r>
      </w:ins>
      <w:del w:id="66" w:author="杨秋霞" w:date="2024-01-30T10:28:00Z">
        <w:r>
          <w:rPr>
            <w:rFonts w:hint="eastAsia" w:ascii="黑体" w:hAnsi="黑体" w:eastAsia="黑体" w:cs="黑体"/>
            <w:sz w:val="32"/>
            <w:szCs w:val="32"/>
            <w:lang w:val="en-US"/>
            <w:rPrChange w:id="67" w:author="杨秋霞" w:date="2024-01-30T10:28:00Z">
              <w:rPr>
                <w:rFonts w:hint="default" w:ascii="仿宋_GB2312" w:hAnsi="黑体" w:eastAsia="仿宋_GB2312" w:cs="仿宋_GB2312"/>
                <w:sz w:val="32"/>
                <w:szCs w:val="32"/>
                <w:lang w:val="en-US"/>
              </w:rPr>
            </w:rPrChange>
          </w:rPr>
          <w:delText>××</w:delText>
        </w:r>
      </w:del>
      <w:del w:id="68" w:author="杨秋霞" w:date="2024-01-30T10:28:00Z">
        <w:r>
          <w:rPr>
            <w:rFonts w:hint="eastAsia" w:ascii="黑体" w:hAnsi="黑体" w:eastAsia="黑体"/>
            <w:sz w:val="32"/>
            <w:szCs w:val="32"/>
            <w:lang w:val="en-US"/>
            <w:rPrChange w:id="69" w:author="杨秋霞" w:date="2024-01-30T10:28:00Z">
              <w:rPr>
                <w:rFonts w:hint="default" w:ascii="黑体" w:hAnsi="黑体" w:eastAsia="黑体"/>
                <w:sz w:val="32"/>
                <w:szCs w:val="32"/>
                <w:lang w:val="en-US"/>
              </w:rPr>
            </w:rPrChange>
          </w:rPr>
          <w:delText>（部门或单位）</w:delText>
        </w:r>
      </w:del>
      <w:del w:id="70" w:author="杨秋霞" w:date="2024-01-30T10:28:00Z">
        <w:r>
          <w:rPr>
            <w:rFonts w:hint="eastAsia" w:ascii="黑体" w:hAnsi="黑体" w:eastAsia="黑体" w:cs="黑体"/>
            <w:sz w:val="32"/>
            <w:szCs w:val="32"/>
            <w:lang w:val="en-US"/>
            <w:rPrChange w:id="71" w:author="杨秋霞" w:date="2024-01-30T10:28:00Z">
              <w:rPr>
                <w:rFonts w:hint="default" w:ascii="仿宋_GB2312" w:hAnsi="黑体" w:eastAsia="仿宋_GB2312" w:cs="仿宋_GB2312"/>
                <w:sz w:val="32"/>
                <w:szCs w:val="32"/>
                <w:lang w:val="en-US"/>
              </w:rPr>
            </w:rPrChange>
          </w:rPr>
          <w:delText>××</w:delText>
        </w:r>
      </w:del>
      <w:ins w:id="72" w:author="杨秋霞" w:date="2024-01-30T10:28:00Z">
        <w:r>
          <w:rPr>
            <w:rFonts w:hint="eastAsia" w:ascii="黑体" w:hAnsi="黑体" w:eastAsia="黑体" w:cs="黑体"/>
            <w:sz w:val="32"/>
            <w:szCs w:val="32"/>
            <w:lang w:val="en-US" w:eastAsia="zh-CN"/>
            <w:rPrChange w:id="73" w:author="杨秋霞" w:date="2024-01-30T10:28:00Z">
              <w:rPr>
                <w:rFonts w:hint="eastAsia" w:ascii="仿宋_GB2312" w:hAnsi="黑体" w:eastAsia="仿宋_GB2312" w:cs="仿宋_GB2312"/>
                <w:sz w:val="32"/>
                <w:szCs w:val="32"/>
                <w:lang w:val="en-US" w:eastAsia="zh-CN"/>
              </w:rPr>
            </w:rPrChange>
          </w:rPr>
          <w:t>202</w:t>
        </w:r>
      </w:ins>
      <w:ins w:id="74" w:author="杨秋霞" w:date="2024-01-30T10:28:00Z">
        <w:del w:id="75" w:author="杨薇" w:date="2025-02-07T15:59:00Z">
          <w:r>
            <w:rPr>
              <w:rFonts w:hint="eastAsia" w:ascii="黑体" w:hAnsi="黑体" w:eastAsia="黑体" w:cs="黑体"/>
              <w:sz w:val="32"/>
              <w:szCs w:val="32"/>
              <w:lang w:val="en-US" w:eastAsia="zh-CN"/>
              <w:rPrChange w:id="76" w:author="杨秋霞" w:date="2024-01-30T10:28:00Z">
                <w:rPr>
                  <w:rFonts w:hint="eastAsia" w:ascii="仿宋_GB2312" w:hAnsi="黑体" w:eastAsia="仿宋_GB2312" w:cs="仿宋_GB2312"/>
                  <w:sz w:val="32"/>
                  <w:szCs w:val="32"/>
                  <w:lang w:val="en-US" w:eastAsia="zh-CN"/>
                </w:rPr>
              </w:rPrChange>
            </w:rPr>
            <w:delText>4</w:delText>
          </w:r>
        </w:del>
      </w:ins>
      <w:ins w:id="77" w:author="杨薇" w:date="2025-02-07T15:59:00Z">
        <w:r>
          <w:rPr>
            <w:rFonts w:hint="eastAsia" w:ascii="黑体" w:hAnsi="黑体" w:eastAsia="黑体" w:cs="黑体"/>
            <w:sz w:val="32"/>
            <w:szCs w:val="32"/>
            <w:lang w:val="en-US" w:eastAsia="zh-CN"/>
          </w:rPr>
          <w:t>5</w:t>
        </w:r>
      </w:ins>
      <w:r>
        <w:rPr>
          <w:rFonts w:hint="eastAsia" w:ascii="黑体" w:hAnsi="黑体" w:eastAsia="黑体"/>
          <w:sz w:val="32"/>
          <w:szCs w:val="32"/>
        </w:rPr>
        <w:t>年</w:t>
      </w:r>
      <w:del w:id="78" w:author="杨秋霞" w:date="2024-01-30T10:28:00Z">
        <w:r>
          <w:rPr>
            <w:rFonts w:hint="eastAsia" w:ascii="黑体" w:hAnsi="黑体" w:eastAsia="黑体"/>
            <w:sz w:val="32"/>
            <w:szCs w:val="32"/>
          </w:rPr>
          <w:delText>部门（</w:delText>
        </w:r>
      </w:del>
      <w:r>
        <w:rPr>
          <w:rFonts w:hint="eastAsia" w:ascii="黑体" w:hAnsi="黑体" w:eastAsia="黑体"/>
          <w:sz w:val="32"/>
          <w:szCs w:val="32"/>
        </w:rPr>
        <w:t>单位</w:t>
      </w:r>
      <w:del w:id="79" w:author="杨秋霞" w:date="2024-01-30T10:28:00Z">
        <w:r>
          <w:rPr>
            <w:rFonts w:hint="eastAsia" w:ascii="黑体" w:hAnsi="黑体" w:eastAsia="黑体"/>
            <w:sz w:val="32"/>
            <w:szCs w:val="32"/>
          </w:rPr>
          <w:delText>）</w:delText>
        </w:r>
      </w:del>
      <w:r>
        <w:rPr>
          <w:rFonts w:hint="eastAsia" w:ascii="黑体" w:hAnsi="黑体" w:eastAsia="黑体"/>
          <w:sz w:val="32"/>
          <w:szCs w:val="32"/>
        </w:rPr>
        <w:t>预算情况说明</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del w:id="80" w:author="刘畅" w:date="2024-01-30T16:32:00Z">
        <w:r>
          <w:rPr>
            <w:rFonts w:hint="eastAsia" w:ascii="黑体" w:hAnsi="黑体" w:eastAsia="黑体"/>
            <w:sz w:val="32"/>
            <w:szCs w:val="32"/>
          </w:rPr>
          <w:delText xml:space="preserve"> </w:delText>
        </w:r>
      </w:del>
      <w:r>
        <w:rPr>
          <w:rFonts w:hint="eastAsia" w:ascii="黑体" w:hAnsi="黑体" w:eastAsia="黑体"/>
          <w:sz w:val="32"/>
          <w:szCs w:val="32"/>
        </w:rPr>
        <w:t>名词解释</w:t>
      </w:r>
    </w:p>
    <w:p>
      <w:pPr>
        <w:pStyle w:val="8"/>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8"/>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ins w:id="81" w:author="杨秋霞" w:date="2024-01-30T10:29:00Z">
        <w:r>
          <w:rPr>
            <w:rFonts w:hint="eastAsia" w:ascii="黑体" w:hAnsi="黑体" w:eastAsia="黑体" w:cs="黑体"/>
            <w:sz w:val="32"/>
            <w:szCs w:val="32"/>
            <w:lang w:eastAsia="zh-CN"/>
          </w:rPr>
          <w:t>三亚市会计管理中心（三亚市财政国库支付局）</w:t>
        </w:r>
      </w:ins>
      <w:del w:id="82" w:author="杨秋霞" w:date="2024-01-30T10:29:00Z">
        <w:r>
          <w:rPr>
            <w:rFonts w:hint="eastAsia" w:ascii="仿宋_GB2312" w:hAnsi="黑体" w:eastAsia="仿宋_GB2312" w:cs="仿宋_GB2312"/>
            <w:sz w:val="32"/>
            <w:szCs w:val="32"/>
          </w:rPr>
          <w:delText>××</w:delText>
        </w:r>
      </w:del>
      <w:del w:id="83" w:author="杨秋霞" w:date="2024-01-30T10:29:00Z">
        <w:r>
          <w:rPr>
            <w:rFonts w:hint="eastAsia" w:ascii="黑体" w:hAnsi="黑体" w:eastAsia="黑体"/>
            <w:sz w:val="32"/>
            <w:szCs w:val="32"/>
          </w:rPr>
          <w:delText>（部门或单位）</w:delText>
        </w:r>
      </w:del>
      <w:ins w:id="84" w:author="杨秋霞" w:date="2024-01-30T10:29:00Z">
        <w:r>
          <w:rPr>
            <w:rFonts w:hint="eastAsia" w:ascii="黑体" w:hAnsi="黑体" w:eastAsia="黑体"/>
            <w:sz w:val="32"/>
            <w:szCs w:val="32"/>
            <w:lang w:eastAsia="zh-CN"/>
          </w:rPr>
          <w:t>单位</w:t>
        </w:r>
      </w:ins>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8"/>
        <w:numPr>
          <w:ilvl w:val="0"/>
          <w:numId w:val="0"/>
        </w:numPr>
        <w:ind w:left="0" w:firstLine="0" w:firstLineChars="0"/>
        <w:jc w:val="left"/>
        <w:rPr>
          <w:rFonts w:hint="eastAsia" w:ascii="黑体" w:hAnsi="黑体" w:eastAsia="黑体" w:cs="仿宋_GB2312"/>
          <w:sz w:val="32"/>
          <w:szCs w:val="32"/>
          <w:lang w:eastAsia="zh-CN"/>
        </w:rPr>
        <w:pPrChange w:id="85" w:author="杨秋霞" w:date="2024-01-30T10:30:00Z">
          <w:pPr>
            <w:pStyle w:val="8"/>
            <w:numPr>
              <w:ilvl w:val="0"/>
              <w:numId w:val="5"/>
            </w:numPr>
            <w:ind w:firstLineChars="0"/>
            <w:jc w:val="left"/>
          </w:pPr>
        </w:pPrChange>
      </w:pPr>
      <w:r>
        <w:rPr>
          <w:rFonts w:hint="eastAsia" w:ascii="黑体" w:hAnsi="黑体" w:eastAsia="黑体" w:cs="仿宋_GB2312"/>
          <w:sz w:val="32"/>
          <w:szCs w:val="32"/>
        </w:rPr>
        <w:t>主要职能</w:t>
      </w:r>
      <w:ins w:id="86" w:author="杨秋霞" w:date="2024-01-30T10:30:00Z">
        <w:r>
          <w:rPr>
            <w:rFonts w:hint="eastAsia" w:ascii="黑体" w:hAnsi="黑体" w:eastAsia="黑体" w:cs="仿宋_GB2312"/>
            <w:sz w:val="32"/>
            <w:szCs w:val="32"/>
            <w:lang w:eastAsia="zh-CN"/>
          </w:rPr>
          <w:t>：</w:t>
        </w:r>
      </w:ins>
    </w:p>
    <w:p>
      <w:pPr>
        <w:widowControl w:val="0"/>
        <w:spacing w:before="0" w:beforeAutospacing="0" w:after="0" w:afterAutospacing="0"/>
        <w:ind w:left="0" w:right="0" w:firstLine="640" w:firstLineChars="200"/>
        <w:jc w:val="both"/>
        <w:rPr>
          <w:ins w:id="87" w:author="杨薇" w:date="2025-02-07T15:58:00Z"/>
          <w:rFonts w:hint="eastAsia" w:ascii="仿宋_GB2312" w:hAnsi="仿宋_GB2312" w:eastAsia="仿宋_GB2312" w:cs="仿宋_GB2312"/>
          <w:sz w:val="32"/>
          <w:szCs w:val="32"/>
          <w:lang w:val="en-US"/>
        </w:rPr>
      </w:pPr>
      <w:ins w:id="88" w:author="杨薇" w:date="2025-02-07T15:58:00Z">
        <w:r>
          <w:rPr>
            <w:rFonts w:hint="eastAsia" w:ascii="仿宋_GB2312" w:hAnsi="仿宋_GB2312" w:eastAsia="仿宋_GB2312" w:cs="仿宋_GB2312"/>
            <w:color w:val="auto"/>
            <w:kern w:val="2"/>
            <w:sz w:val="32"/>
            <w:szCs w:val="32"/>
            <w:lang w:val="en-US" w:eastAsia="zh-CN" w:bidi="ar-SA"/>
          </w:rPr>
          <w:t>（一）负责市直预算单位财政资金支付和管理，协助管理国库单一账户体系，指导各区支付中心开展国库集中支付执行管理工作；</w:t>
        </w:r>
      </w:ins>
    </w:p>
    <w:p>
      <w:pPr>
        <w:widowControl w:val="0"/>
        <w:spacing w:before="0" w:beforeAutospacing="0" w:after="0" w:afterAutospacing="0"/>
        <w:ind w:left="0" w:right="0" w:firstLine="640" w:firstLineChars="200"/>
        <w:jc w:val="both"/>
        <w:rPr>
          <w:ins w:id="89" w:author="杨薇" w:date="2025-02-07T15:58:00Z"/>
          <w:rFonts w:hint="eastAsia" w:ascii="仿宋_GB2312" w:hAnsi="仿宋_GB2312" w:eastAsia="仿宋_GB2312" w:cs="仿宋_GB2312"/>
          <w:sz w:val="32"/>
          <w:szCs w:val="32"/>
          <w:lang w:val="en-US"/>
        </w:rPr>
      </w:pPr>
      <w:ins w:id="90" w:author="杨薇" w:date="2025-02-07T15:58:00Z">
        <w:r>
          <w:rPr>
            <w:rFonts w:hint="eastAsia" w:ascii="仿宋_GB2312" w:hAnsi="仿宋_GB2312" w:eastAsia="仿宋_GB2312" w:cs="仿宋_GB2312"/>
            <w:color w:val="auto"/>
            <w:kern w:val="2"/>
            <w:sz w:val="32"/>
            <w:szCs w:val="32"/>
            <w:lang w:val="en-US" w:eastAsia="zh-CN" w:bidi="ar-SA"/>
          </w:rPr>
          <w:t>（二）负责市直预算单位会计集中核算工作，指导各区支付中心开展会计集中核算工作；</w:t>
        </w:r>
      </w:ins>
    </w:p>
    <w:p>
      <w:pPr>
        <w:widowControl w:val="0"/>
        <w:spacing w:before="0" w:beforeAutospacing="0" w:after="0" w:afterAutospacing="0"/>
        <w:ind w:left="0" w:right="0" w:firstLine="640" w:firstLineChars="200"/>
        <w:jc w:val="both"/>
        <w:rPr>
          <w:ins w:id="91" w:author="杨薇" w:date="2025-02-07T15:58:00Z"/>
          <w:rFonts w:hint="eastAsia" w:ascii="仿宋_GB2312" w:hAnsi="仿宋_GB2312" w:eastAsia="仿宋_GB2312" w:cs="仿宋_GB2312"/>
          <w:sz w:val="32"/>
          <w:szCs w:val="32"/>
          <w:lang w:val="en-US"/>
        </w:rPr>
      </w:pPr>
      <w:ins w:id="92" w:author="杨薇" w:date="2025-02-07T15:58:00Z">
        <w:r>
          <w:rPr>
            <w:rFonts w:hint="eastAsia" w:ascii="仿宋_GB2312" w:hAnsi="仿宋_GB2312" w:eastAsia="仿宋_GB2312" w:cs="仿宋_GB2312"/>
            <w:color w:val="auto"/>
            <w:kern w:val="2"/>
            <w:sz w:val="32"/>
            <w:szCs w:val="32"/>
            <w:lang w:val="en-US" w:eastAsia="zh-CN" w:bidi="ar-SA"/>
          </w:rPr>
          <w:t>（三）负责市直预算单位财政工资统发管理，指导各区支付中心开展工资统发工作；</w:t>
        </w:r>
      </w:ins>
    </w:p>
    <w:p>
      <w:pPr>
        <w:widowControl w:val="0"/>
        <w:spacing w:before="0" w:beforeAutospacing="0" w:after="0" w:afterAutospacing="0"/>
        <w:ind w:left="0" w:right="0" w:firstLine="640" w:firstLineChars="200"/>
        <w:jc w:val="both"/>
        <w:rPr>
          <w:ins w:id="93" w:author="杨薇" w:date="2025-02-07T15:58:00Z"/>
          <w:rFonts w:hint="eastAsia" w:ascii="仿宋_GB2312" w:hAnsi="仿宋_GB2312" w:eastAsia="仿宋_GB2312" w:cs="仿宋_GB2312"/>
          <w:sz w:val="32"/>
          <w:szCs w:val="32"/>
          <w:lang w:val="en-US"/>
        </w:rPr>
      </w:pPr>
      <w:ins w:id="94" w:author="杨薇" w:date="2025-02-07T15:58:00Z">
        <w:r>
          <w:rPr>
            <w:rFonts w:hint="eastAsia" w:ascii="仿宋_GB2312" w:hAnsi="仿宋_GB2312" w:eastAsia="仿宋_GB2312" w:cs="仿宋_GB2312"/>
            <w:color w:val="auto"/>
            <w:kern w:val="2"/>
            <w:sz w:val="32"/>
            <w:szCs w:val="32"/>
            <w:lang w:val="en-US" w:eastAsia="zh-CN" w:bidi="ar-SA"/>
          </w:rPr>
          <w:t>（四）负责市直预算单位决算编报；配合市财政局开展市直预算单位预算审核工作；</w:t>
        </w:r>
      </w:ins>
    </w:p>
    <w:p>
      <w:pPr>
        <w:widowControl w:val="0"/>
        <w:spacing w:before="0" w:beforeAutospacing="0" w:after="0" w:afterAutospacing="0"/>
        <w:ind w:left="0" w:right="0" w:firstLine="640" w:firstLineChars="200"/>
        <w:jc w:val="both"/>
        <w:rPr>
          <w:ins w:id="95" w:author="杨薇" w:date="2025-02-07T15:58:00Z"/>
          <w:rFonts w:hint="eastAsia" w:ascii="仿宋_GB2312" w:hAnsi="仿宋_GB2312" w:eastAsia="仿宋_GB2312" w:cs="仿宋_GB2312"/>
          <w:sz w:val="32"/>
          <w:szCs w:val="32"/>
          <w:lang w:val="en-US"/>
        </w:rPr>
      </w:pPr>
      <w:ins w:id="96" w:author="杨薇" w:date="2025-02-07T15:58:00Z">
        <w:r>
          <w:rPr>
            <w:rFonts w:hint="eastAsia" w:ascii="仿宋_GB2312" w:hAnsi="仿宋_GB2312" w:eastAsia="仿宋_GB2312" w:cs="仿宋_GB2312"/>
            <w:color w:val="auto"/>
            <w:kern w:val="2"/>
            <w:sz w:val="32"/>
            <w:szCs w:val="32"/>
            <w:lang w:val="en-US" w:eastAsia="zh-CN" w:bidi="ar-SA"/>
          </w:rPr>
          <w:t>（五）负责市直部门财务报告编制；</w:t>
        </w:r>
      </w:ins>
    </w:p>
    <w:p>
      <w:pPr>
        <w:widowControl w:val="0"/>
        <w:spacing w:before="0" w:beforeAutospacing="0" w:after="0" w:afterAutospacing="0"/>
        <w:ind w:left="0" w:right="0" w:firstLine="640" w:firstLineChars="200"/>
        <w:jc w:val="both"/>
        <w:rPr>
          <w:ins w:id="97" w:author="杨薇" w:date="2025-02-07T15:58:00Z"/>
          <w:rFonts w:hint="eastAsia" w:ascii="仿宋_GB2312" w:hAnsi="仿宋_GB2312" w:eastAsia="仿宋_GB2312" w:cs="仿宋_GB2312"/>
          <w:color w:val="auto"/>
          <w:sz w:val="32"/>
          <w:szCs w:val="32"/>
          <w:highlight w:val="none"/>
          <w:lang w:val="en-US"/>
          <w:rPrChange w:id="98" w:author="杨薇" w:date="2025-02-07T15:58:00Z">
            <w:rPr>
              <w:rFonts w:hint="eastAsia" w:ascii="仿宋_GB2312" w:hAnsi="仿宋_GB2312" w:eastAsia="仿宋_GB2312" w:cs="仿宋_GB2312"/>
              <w:sz w:val="32"/>
              <w:szCs w:val="32"/>
              <w:highlight w:val="yellow"/>
              <w:lang w:val="en-US"/>
            </w:rPr>
          </w:rPrChange>
        </w:rPr>
      </w:pPr>
      <w:ins w:id="99" w:author="杨薇" w:date="2025-02-07T15:58:00Z">
        <w:r>
          <w:rPr>
            <w:rFonts w:hint="eastAsia" w:ascii="仿宋_GB2312" w:hAnsi="仿宋_GB2312" w:eastAsia="仿宋_GB2312" w:cs="仿宋_GB2312"/>
            <w:color w:val="auto"/>
            <w:kern w:val="2"/>
            <w:sz w:val="32"/>
            <w:szCs w:val="32"/>
            <w:highlight w:val="none"/>
            <w:lang w:val="en-US" w:eastAsia="zh-CN" w:bidi="ar-SA"/>
            <w:rPrChange w:id="100" w:author="杨薇" w:date="2025-02-07T15:58:00Z">
              <w:rPr>
                <w:rFonts w:hint="eastAsia" w:ascii="仿宋_GB2312" w:hAnsi="仿宋_GB2312" w:eastAsia="仿宋_GB2312" w:cs="仿宋_GB2312"/>
                <w:color w:val="auto"/>
                <w:kern w:val="2"/>
                <w:sz w:val="32"/>
                <w:szCs w:val="32"/>
                <w:highlight w:val="yellow"/>
                <w:lang w:val="en-US" w:eastAsia="zh-CN" w:bidi="ar-SA"/>
              </w:rPr>
            </w:rPrChange>
          </w:rPr>
          <w:t>（六）配合市财政局做好政府性债务和政府隐性债务管理工作；</w:t>
        </w:r>
      </w:ins>
    </w:p>
    <w:p>
      <w:pPr>
        <w:widowControl w:val="0"/>
        <w:spacing w:before="0" w:beforeAutospacing="0" w:after="0" w:afterAutospacing="0"/>
        <w:ind w:left="0" w:right="0" w:firstLine="640" w:firstLineChars="200"/>
        <w:jc w:val="both"/>
        <w:rPr>
          <w:ins w:id="101" w:author="杨薇" w:date="2025-02-07T15:58:00Z"/>
          <w:rFonts w:hint="eastAsia" w:ascii="仿宋_GB2312" w:hAnsi="仿宋_GB2312" w:eastAsia="仿宋_GB2312" w:cs="仿宋_GB2312"/>
          <w:color w:val="auto"/>
          <w:kern w:val="2"/>
          <w:sz w:val="32"/>
          <w:szCs w:val="32"/>
          <w:highlight w:val="none"/>
          <w:lang w:val="en-US" w:eastAsia="zh-CN" w:bidi="ar-SA"/>
          <w:rPrChange w:id="102" w:author="杨薇" w:date="2025-02-07T15:58:00Z">
            <w:rPr>
              <w:rFonts w:hint="eastAsia" w:ascii="仿宋_GB2312" w:hAnsi="仿宋_GB2312" w:eastAsia="仿宋_GB2312" w:cs="仿宋_GB2312"/>
              <w:color w:val="auto"/>
              <w:kern w:val="2"/>
              <w:sz w:val="32"/>
              <w:szCs w:val="32"/>
              <w:highlight w:val="yellow"/>
              <w:lang w:val="en-US" w:eastAsia="zh-CN" w:bidi="ar-SA"/>
            </w:rPr>
          </w:rPrChange>
        </w:rPr>
      </w:pPr>
      <w:ins w:id="103" w:author="杨薇" w:date="2025-02-07T15:58:00Z">
        <w:r>
          <w:rPr>
            <w:rFonts w:hint="eastAsia" w:ascii="仿宋_GB2312" w:hAnsi="仿宋_GB2312" w:eastAsia="仿宋_GB2312" w:cs="仿宋_GB2312"/>
            <w:color w:val="auto"/>
            <w:kern w:val="2"/>
            <w:sz w:val="32"/>
            <w:szCs w:val="32"/>
            <w:highlight w:val="none"/>
            <w:lang w:val="en-US" w:eastAsia="zh-CN" w:bidi="ar-SA"/>
            <w:rPrChange w:id="104" w:author="杨薇" w:date="2025-02-07T15:58:00Z">
              <w:rPr>
                <w:rFonts w:hint="eastAsia" w:ascii="仿宋_GB2312" w:hAnsi="仿宋_GB2312" w:eastAsia="仿宋_GB2312" w:cs="仿宋_GB2312"/>
                <w:color w:val="auto"/>
                <w:kern w:val="2"/>
                <w:sz w:val="32"/>
                <w:szCs w:val="32"/>
                <w:highlight w:val="yellow"/>
                <w:lang w:val="en-US" w:eastAsia="zh-CN" w:bidi="ar-SA"/>
              </w:rPr>
            </w:rPrChange>
          </w:rPr>
          <w:t>（七）协助市财政局开展区园财政业务管理工作；</w:t>
        </w:r>
      </w:ins>
    </w:p>
    <w:p>
      <w:pPr>
        <w:widowControl w:val="0"/>
        <w:spacing w:before="0" w:beforeAutospacing="0" w:after="0" w:afterAutospacing="0"/>
        <w:ind w:left="0" w:right="0" w:firstLine="640" w:firstLineChars="200"/>
        <w:jc w:val="both"/>
        <w:rPr>
          <w:ins w:id="105" w:author="杨薇" w:date="2025-02-07T15:58:00Z"/>
          <w:rFonts w:hint="eastAsia" w:ascii="仿宋_GB2312" w:hAnsi="仿宋_GB2312" w:eastAsia="仿宋_GB2312" w:cs="仿宋_GB2312"/>
          <w:sz w:val="32"/>
          <w:szCs w:val="32"/>
          <w:lang w:val="en-US"/>
        </w:rPr>
      </w:pPr>
      <w:ins w:id="106" w:author="杨薇" w:date="2025-02-07T15:58:00Z">
        <w:r>
          <w:rPr>
            <w:rFonts w:hint="eastAsia" w:ascii="仿宋_GB2312" w:hAnsi="仿宋_GB2312" w:eastAsia="仿宋_GB2312" w:cs="仿宋_GB2312"/>
            <w:color w:val="auto"/>
            <w:kern w:val="2"/>
            <w:sz w:val="32"/>
            <w:szCs w:val="32"/>
            <w:lang w:val="en-US" w:eastAsia="zh-CN" w:bidi="ar-SA"/>
          </w:rPr>
          <w:t>（八）负责贯彻执行国家和省有关财政票据管理政策制度；</w:t>
        </w:r>
      </w:ins>
    </w:p>
    <w:p>
      <w:pPr>
        <w:widowControl w:val="0"/>
        <w:spacing w:before="0" w:beforeAutospacing="0" w:after="0" w:afterAutospacing="0"/>
        <w:ind w:left="0" w:right="0" w:firstLine="640" w:firstLineChars="200"/>
        <w:jc w:val="both"/>
        <w:rPr>
          <w:ins w:id="107" w:author="杨薇" w:date="2025-02-07T15:58:00Z"/>
          <w:rFonts w:hint="eastAsia" w:ascii="仿宋_GB2312" w:hAnsi="仿宋_GB2312" w:eastAsia="仿宋_GB2312" w:cs="仿宋_GB2312"/>
          <w:sz w:val="32"/>
          <w:szCs w:val="32"/>
          <w:lang w:val="en-US"/>
        </w:rPr>
      </w:pPr>
      <w:ins w:id="108" w:author="杨薇" w:date="2025-02-07T15:58:00Z">
        <w:r>
          <w:rPr>
            <w:rFonts w:hint="eastAsia" w:ascii="仿宋_GB2312" w:hAnsi="仿宋_GB2312" w:eastAsia="仿宋_GB2312" w:cs="仿宋_GB2312"/>
            <w:color w:val="auto"/>
            <w:kern w:val="2"/>
            <w:sz w:val="32"/>
            <w:szCs w:val="32"/>
            <w:lang w:val="en-US" w:eastAsia="zh-CN" w:bidi="ar-SA"/>
          </w:rPr>
          <w:t>（九）办理市财政局交办的其他事项。</w:t>
        </w:r>
      </w:ins>
    </w:p>
    <w:p>
      <w:pPr>
        <w:pStyle w:val="10"/>
        <w:numPr>
          <w:ilvl w:val="0"/>
          <w:numId w:val="6"/>
        </w:numPr>
        <w:ind w:firstLineChars="0"/>
        <w:jc w:val="left"/>
        <w:rPr>
          <w:ins w:id="109" w:author="杨秋霞" w:date="2024-01-30T10:29:00Z"/>
          <w:del w:id="110" w:author="杨薇" w:date="2025-02-07T15:58:00Z"/>
          <w:rFonts w:hint="default" w:ascii="Times New Roman" w:hAnsi="Times New Roman" w:eastAsia="仿宋_GB2312" w:cs="Times New Roman"/>
          <w:sz w:val="32"/>
          <w:szCs w:val="32"/>
          <w:highlight w:val="none"/>
        </w:rPr>
      </w:pPr>
      <w:ins w:id="111" w:author="杨秋霞" w:date="2024-01-30T10:29:00Z">
        <w:del w:id="112" w:author="杨薇" w:date="2025-02-07T15:58:00Z">
          <w:r>
            <w:rPr>
              <w:rFonts w:hint="default" w:ascii="Times New Roman" w:hAnsi="Times New Roman" w:eastAsia="仿宋_GB2312" w:cs="Times New Roman"/>
              <w:sz w:val="32"/>
              <w:szCs w:val="32"/>
              <w:highlight w:val="none"/>
            </w:rPr>
            <w:delText>贯彻落实财政国库收付政策及规章制度；</w:delText>
          </w:r>
        </w:del>
      </w:ins>
    </w:p>
    <w:p>
      <w:pPr>
        <w:pStyle w:val="10"/>
        <w:numPr>
          <w:ilvl w:val="0"/>
          <w:numId w:val="6"/>
        </w:numPr>
        <w:ind w:firstLineChars="0"/>
        <w:jc w:val="left"/>
        <w:rPr>
          <w:ins w:id="113" w:author="杨秋霞" w:date="2024-01-30T10:29:00Z"/>
          <w:del w:id="114" w:author="杨薇" w:date="2025-02-07T15:58:00Z"/>
          <w:rFonts w:hint="default" w:ascii="Times New Roman" w:hAnsi="Times New Roman" w:eastAsia="仿宋_GB2312" w:cs="Times New Roman"/>
          <w:sz w:val="32"/>
          <w:szCs w:val="32"/>
          <w:highlight w:val="none"/>
        </w:rPr>
      </w:pPr>
      <w:ins w:id="115" w:author="杨秋霞" w:date="2024-01-30T10:29:00Z">
        <w:del w:id="116" w:author="杨薇" w:date="2025-02-07T15:58:00Z">
          <w:r>
            <w:rPr>
              <w:rFonts w:hint="default" w:ascii="Times New Roman" w:hAnsi="Times New Roman" w:eastAsia="仿宋_GB2312" w:cs="Times New Roman"/>
              <w:sz w:val="32"/>
              <w:szCs w:val="32"/>
              <w:highlight w:val="none"/>
            </w:rPr>
            <w:delText>参与和建立财政国库集中支付体系；</w:delText>
          </w:r>
        </w:del>
      </w:ins>
    </w:p>
    <w:p>
      <w:pPr>
        <w:pStyle w:val="10"/>
        <w:numPr>
          <w:ilvl w:val="0"/>
          <w:numId w:val="6"/>
        </w:numPr>
        <w:ind w:firstLineChars="0"/>
        <w:jc w:val="left"/>
        <w:rPr>
          <w:ins w:id="117" w:author="杨秋霞" w:date="2024-01-30T10:29:00Z"/>
          <w:del w:id="118" w:author="杨薇" w:date="2025-02-07T15:58:00Z"/>
          <w:rFonts w:hint="default" w:ascii="Times New Roman" w:hAnsi="Times New Roman" w:eastAsia="仿宋_GB2312" w:cs="Times New Roman"/>
          <w:sz w:val="32"/>
          <w:szCs w:val="32"/>
          <w:highlight w:val="none"/>
        </w:rPr>
      </w:pPr>
      <w:ins w:id="119" w:author="杨秋霞" w:date="2024-01-30T10:29:00Z">
        <w:del w:id="120" w:author="杨薇" w:date="2025-02-07T15:58:00Z">
          <w:r>
            <w:rPr>
              <w:rFonts w:hint="default" w:ascii="Times New Roman" w:hAnsi="Times New Roman" w:eastAsia="仿宋_GB2312" w:cs="Times New Roman"/>
              <w:sz w:val="32"/>
              <w:szCs w:val="32"/>
              <w:highlight w:val="none"/>
            </w:rPr>
            <w:delText>负责市本级行政事业单位的财政国库集中支付工作，指导区级财政国库集中支付工作；</w:delText>
          </w:r>
        </w:del>
      </w:ins>
    </w:p>
    <w:p>
      <w:pPr>
        <w:pStyle w:val="10"/>
        <w:numPr>
          <w:ilvl w:val="0"/>
          <w:numId w:val="6"/>
        </w:numPr>
        <w:ind w:firstLineChars="0"/>
        <w:jc w:val="left"/>
        <w:rPr>
          <w:ins w:id="121" w:author="杨秋霞" w:date="2024-01-30T10:29:00Z"/>
          <w:del w:id="122" w:author="杨薇" w:date="2025-02-07T15:58:00Z"/>
          <w:rFonts w:hint="default" w:ascii="Times New Roman" w:hAnsi="Times New Roman" w:eastAsia="仿宋_GB2312" w:cs="Times New Roman"/>
          <w:sz w:val="32"/>
          <w:szCs w:val="32"/>
          <w:highlight w:val="none"/>
        </w:rPr>
      </w:pPr>
      <w:ins w:id="123" w:author="杨秋霞" w:date="2024-01-30T10:29:00Z">
        <w:del w:id="124" w:author="杨薇" w:date="2025-02-07T15:58:00Z">
          <w:r>
            <w:rPr>
              <w:rFonts w:hint="default" w:ascii="Times New Roman" w:hAnsi="Times New Roman" w:eastAsia="仿宋_GB2312" w:cs="Times New Roman"/>
              <w:sz w:val="32"/>
              <w:szCs w:val="32"/>
              <w:highlight w:val="none"/>
            </w:rPr>
            <w:delText>负责市本级行政事业单位财务核算，指导区级财务核算工作；</w:delText>
          </w:r>
        </w:del>
      </w:ins>
    </w:p>
    <w:p>
      <w:pPr>
        <w:pStyle w:val="10"/>
        <w:numPr>
          <w:ilvl w:val="0"/>
          <w:numId w:val="6"/>
        </w:numPr>
        <w:ind w:firstLineChars="0"/>
        <w:jc w:val="left"/>
        <w:rPr>
          <w:ins w:id="125" w:author="杨秋霞" w:date="2024-01-30T10:29:00Z"/>
          <w:del w:id="126" w:author="杨薇" w:date="2025-02-07T15:58:00Z"/>
          <w:rFonts w:hint="default" w:ascii="Times New Roman" w:hAnsi="Times New Roman" w:eastAsia="仿宋_GB2312" w:cs="Times New Roman"/>
          <w:sz w:val="32"/>
          <w:szCs w:val="32"/>
          <w:highlight w:val="none"/>
        </w:rPr>
      </w:pPr>
      <w:ins w:id="127" w:author="杨秋霞" w:date="2024-01-30T10:29:00Z">
        <w:del w:id="128" w:author="杨薇" w:date="2025-02-07T15:58:00Z">
          <w:r>
            <w:rPr>
              <w:rFonts w:hint="default" w:ascii="Times New Roman" w:hAnsi="Times New Roman" w:eastAsia="仿宋_GB2312" w:cs="Times New Roman"/>
              <w:sz w:val="32"/>
              <w:szCs w:val="32"/>
              <w:highlight w:val="none"/>
            </w:rPr>
            <w:delText>负责全市行政事业单位在职在编人员的工资统发工作；</w:delText>
          </w:r>
        </w:del>
      </w:ins>
    </w:p>
    <w:p>
      <w:pPr>
        <w:pStyle w:val="10"/>
        <w:numPr>
          <w:ilvl w:val="0"/>
          <w:numId w:val="6"/>
        </w:numPr>
        <w:ind w:firstLineChars="0"/>
        <w:jc w:val="left"/>
        <w:rPr>
          <w:ins w:id="129" w:author="杨秋霞" w:date="2024-01-30T10:29:00Z"/>
          <w:del w:id="130" w:author="杨薇" w:date="2025-02-07T15:58:00Z"/>
          <w:rFonts w:hint="default" w:ascii="Times New Roman" w:hAnsi="Times New Roman" w:eastAsia="仿宋_GB2312" w:cs="Times New Roman"/>
          <w:sz w:val="32"/>
          <w:szCs w:val="32"/>
          <w:highlight w:val="none"/>
        </w:rPr>
      </w:pPr>
      <w:ins w:id="131" w:author="杨秋霞" w:date="2024-01-30T10:29:00Z">
        <w:del w:id="132" w:author="杨薇" w:date="2025-02-07T15:58:00Z">
          <w:r>
            <w:rPr>
              <w:rFonts w:hint="default" w:ascii="Times New Roman" w:hAnsi="Times New Roman" w:eastAsia="仿宋_GB2312" w:cs="Times New Roman"/>
              <w:sz w:val="32"/>
              <w:szCs w:val="32"/>
              <w:highlight w:val="none"/>
            </w:rPr>
            <w:delText>配合非税收入的收缴工作；</w:delText>
          </w:r>
        </w:del>
      </w:ins>
    </w:p>
    <w:p>
      <w:pPr>
        <w:pStyle w:val="10"/>
        <w:numPr>
          <w:ilvl w:val="0"/>
          <w:numId w:val="6"/>
        </w:numPr>
        <w:ind w:firstLineChars="0"/>
        <w:jc w:val="left"/>
        <w:rPr>
          <w:ins w:id="133" w:author="杨秋霞" w:date="2024-01-30T10:29:00Z"/>
          <w:del w:id="134" w:author="杨薇" w:date="2025-02-07T15:58:00Z"/>
          <w:rFonts w:hint="default" w:ascii="Times New Roman" w:hAnsi="Times New Roman" w:eastAsia="仿宋_GB2312" w:cs="Times New Roman"/>
          <w:sz w:val="32"/>
          <w:szCs w:val="32"/>
          <w:highlight w:val="none"/>
        </w:rPr>
      </w:pPr>
      <w:ins w:id="135" w:author="杨秋霞" w:date="2024-01-30T10:29:00Z">
        <w:del w:id="136" w:author="杨薇" w:date="2025-02-07T15:58:00Z">
          <w:r>
            <w:rPr>
              <w:rFonts w:hint="default" w:ascii="Times New Roman" w:hAnsi="Times New Roman" w:eastAsia="仿宋_GB2312" w:cs="Times New Roman"/>
              <w:sz w:val="32"/>
              <w:szCs w:val="32"/>
              <w:highlight w:val="none"/>
            </w:rPr>
            <w:delText>负责建立和完善财政资金支付监督机制，保障财政资金安全；</w:delText>
          </w:r>
        </w:del>
      </w:ins>
    </w:p>
    <w:p>
      <w:pPr>
        <w:pStyle w:val="10"/>
        <w:numPr>
          <w:ilvl w:val="0"/>
          <w:numId w:val="6"/>
        </w:numPr>
        <w:ind w:firstLineChars="0"/>
        <w:jc w:val="left"/>
        <w:rPr>
          <w:ins w:id="137" w:author="杨秋霞" w:date="2024-01-30T10:30:00Z"/>
          <w:del w:id="138" w:author="杨薇" w:date="2025-02-07T15:58:00Z"/>
          <w:rFonts w:hint="default" w:ascii="Times New Roman" w:hAnsi="Times New Roman" w:eastAsia="仿宋_GB2312" w:cs="Times New Roman"/>
          <w:sz w:val="32"/>
          <w:szCs w:val="32"/>
          <w:highlight w:val="none"/>
        </w:rPr>
      </w:pPr>
      <w:ins w:id="139" w:author="杨秋霞" w:date="2024-01-30T10:29:00Z">
        <w:del w:id="140" w:author="杨薇" w:date="2025-02-07T15:58:00Z">
          <w:r>
            <w:rPr>
              <w:rFonts w:hint="default" w:ascii="Times New Roman" w:hAnsi="Times New Roman" w:eastAsia="仿宋_GB2312" w:cs="Times New Roman"/>
              <w:sz w:val="32"/>
              <w:szCs w:val="32"/>
              <w:highlight w:val="none"/>
            </w:rPr>
            <w:delText>协调有关财政国库支付及会计管理事宜。</w:delText>
          </w:r>
        </w:del>
      </w:ins>
    </w:p>
    <w:p>
      <w:pPr>
        <w:pStyle w:val="10"/>
        <w:widowControl w:val="0"/>
        <w:numPr>
          <w:numId w:val="0"/>
        </w:numPr>
        <w:jc w:val="left"/>
        <w:rPr>
          <w:ins w:id="141" w:author="杨秋霞" w:date="2024-01-30T10:30:00Z"/>
          <w:rFonts w:hint="default" w:ascii="Times New Roman" w:hAnsi="Times New Roman" w:eastAsia="仿宋_GB2312" w:cs="Times New Roman"/>
          <w:sz w:val="32"/>
          <w:szCs w:val="32"/>
          <w:highlight w:val="none"/>
        </w:rPr>
      </w:pPr>
    </w:p>
    <w:p>
      <w:pPr>
        <w:pStyle w:val="8"/>
        <w:numPr>
          <w:ilvl w:val="0"/>
          <w:numId w:val="6"/>
        </w:numPr>
        <w:ind w:firstLineChars="0"/>
        <w:jc w:val="left"/>
        <w:rPr>
          <w:del w:id="142" w:author="杨秋霞" w:date="2024-01-30T10:29:00Z"/>
          <w:rFonts w:ascii="仿宋_GB2312" w:hAnsi="黑体" w:eastAsia="仿宋_GB2312" w:cs="仿宋_GB2312"/>
          <w:sz w:val="32"/>
          <w:szCs w:val="32"/>
        </w:rPr>
      </w:pPr>
      <w:del w:id="143" w:author="杨秋霞" w:date="2024-01-30T10:29:00Z">
        <w:r>
          <w:rPr>
            <w:rFonts w:hint="eastAsia" w:ascii="仿宋_GB2312" w:hAnsi="黑体" w:eastAsia="仿宋_GB2312" w:cs="仿宋_GB2312"/>
            <w:sz w:val="32"/>
            <w:szCs w:val="32"/>
          </w:rPr>
          <w:delText>拟订××××</w:delText>
        </w:r>
      </w:del>
    </w:p>
    <w:p>
      <w:pPr>
        <w:pStyle w:val="8"/>
        <w:numPr>
          <w:ilvl w:val="0"/>
          <w:numId w:val="6"/>
        </w:numPr>
        <w:ind w:firstLineChars="0"/>
        <w:jc w:val="left"/>
        <w:rPr>
          <w:del w:id="144" w:author="杨秋霞" w:date="2024-01-30T10:29:00Z"/>
          <w:rFonts w:ascii="仿宋_GB2312" w:hAnsi="黑体" w:eastAsia="仿宋_GB2312" w:cs="仿宋_GB2312"/>
          <w:sz w:val="32"/>
          <w:szCs w:val="32"/>
        </w:rPr>
      </w:pPr>
      <w:del w:id="145" w:author="杨秋霞" w:date="2024-01-30T10:29:00Z">
        <w:r>
          <w:rPr>
            <w:rFonts w:hint="eastAsia" w:ascii="仿宋_GB2312" w:hAnsi="黑体" w:eastAsia="仿宋_GB2312" w:cs="仿宋_GB2312"/>
            <w:sz w:val="32"/>
            <w:szCs w:val="32"/>
          </w:rPr>
          <w:delText>起草××××</w:delText>
        </w:r>
      </w:del>
    </w:p>
    <w:p>
      <w:pPr>
        <w:ind w:left="640" w:leftChars="305" w:firstLine="160" w:firstLineChars="50"/>
        <w:jc w:val="left"/>
        <w:rPr>
          <w:del w:id="146" w:author="杨秋霞" w:date="2024-01-30T10:29:00Z"/>
          <w:rFonts w:ascii="仿宋_GB2312" w:hAnsi="黑体" w:eastAsia="仿宋_GB2312" w:cs="仿宋_GB2312"/>
          <w:sz w:val="32"/>
          <w:szCs w:val="32"/>
        </w:rPr>
      </w:pPr>
      <w:del w:id="147" w:author="杨秋霞" w:date="2024-01-30T10:29:00Z">
        <w:r>
          <w:rPr>
            <w:rFonts w:ascii="仿宋_GB2312" w:hAnsi="黑体" w:eastAsia="仿宋_GB2312" w:cs="仿宋_GB2312"/>
            <w:sz w:val="32"/>
            <w:szCs w:val="32"/>
          </w:rPr>
          <w:delText>……</w:delText>
        </w:r>
      </w:del>
    </w:p>
    <w:p>
      <w:pPr>
        <w:pStyle w:val="8"/>
        <w:numPr>
          <w:ilvl w:val="0"/>
          <w:numId w:val="5"/>
        </w:numPr>
        <w:ind w:firstLineChars="0"/>
        <w:jc w:val="left"/>
        <w:rPr>
          <w:del w:id="148" w:author="杨秋霞" w:date="2024-01-30T10:30:00Z"/>
          <w:rFonts w:ascii="黑体" w:hAnsi="黑体" w:eastAsia="黑体" w:cs="仿宋_GB2312"/>
          <w:sz w:val="32"/>
          <w:szCs w:val="32"/>
        </w:rPr>
      </w:pPr>
      <w:del w:id="149" w:author="杨秋霞" w:date="2024-01-30T10:30:00Z">
        <w:r>
          <w:rPr>
            <w:rFonts w:hint="eastAsia" w:ascii="黑体" w:hAnsi="黑体" w:eastAsia="黑体" w:cs="仿宋_GB2312"/>
            <w:sz w:val="32"/>
            <w:szCs w:val="32"/>
          </w:rPr>
          <w:delText>部门预算单位构成</w:delText>
        </w:r>
      </w:del>
      <w:ins w:id="150" w:author="卢秋月" w:date="2024-01-29T09:29:00Z">
        <w:del w:id="151" w:author="杨秋霞" w:date="2024-01-30T10:30:00Z">
          <w:r>
            <w:rPr>
              <w:rFonts w:hint="eastAsia" w:ascii="黑体" w:hAnsi="黑体" w:eastAsia="黑体" w:cs="仿宋_GB2312"/>
              <w:sz w:val="32"/>
              <w:szCs w:val="32"/>
              <w:lang w:val="en-US" w:eastAsia="zh-CN"/>
            </w:rPr>
            <w:delText>/</w:delText>
          </w:r>
        </w:del>
      </w:ins>
      <w:ins w:id="152" w:author="卢秋月" w:date="2024-01-29T09:29:00Z">
        <w:del w:id="153" w:author="杨秋霞" w:date="2024-01-30T10:30:00Z">
          <w:r>
            <w:rPr>
              <w:rFonts w:hint="eastAsia" w:ascii="黑体" w:hAnsi="黑体" w:eastAsia="黑体"/>
              <w:sz w:val="32"/>
              <w:szCs w:val="32"/>
              <w:lang w:val="en-US" w:eastAsia="zh-CN"/>
            </w:rPr>
            <w:delText>单位机构设置</w:delText>
          </w:r>
        </w:del>
      </w:ins>
    </w:p>
    <w:p>
      <w:pPr>
        <w:ind w:firstLine="800" w:firstLineChars="250"/>
        <w:jc w:val="left"/>
        <w:rPr>
          <w:del w:id="154" w:author="杨秋霞" w:date="2024-01-30T10:30:00Z"/>
          <w:rFonts w:ascii="仿宋_GB2312" w:hAnsi="黑体" w:eastAsia="仿宋_GB2312" w:cs="仿宋_GB2312"/>
          <w:sz w:val="32"/>
          <w:szCs w:val="32"/>
        </w:rPr>
      </w:pPr>
      <w:del w:id="155" w:author="杨秋霞" w:date="2024-01-30T10:30:00Z">
        <w:r>
          <w:rPr>
            <w:rFonts w:hint="eastAsia" w:ascii="仿宋_GB2312" w:hAnsi="黑体" w:eastAsia="仿宋_GB2312" w:cs="仿宋_GB2312"/>
            <w:sz w:val="32"/>
            <w:szCs w:val="32"/>
          </w:rPr>
          <w:delText>纳入××（部门）××年部门预算编制范围的二级预算单位包括：</w:delText>
        </w:r>
      </w:del>
    </w:p>
    <w:p>
      <w:pPr>
        <w:pStyle w:val="8"/>
        <w:numPr>
          <w:ilvl w:val="0"/>
          <w:numId w:val="7"/>
        </w:numPr>
        <w:ind w:firstLineChars="0"/>
        <w:jc w:val="left"/>
        <w:rPr>
          <w:del w:id="156" w:author="杨秋霞" w:date="2024-01-30T10:30:00Z"/>
          <w:rFonts w:ascii="仿宋_GB2312" w:hAnsi="黑体" w:eastAsia="仿宋_GB2312" w:cs="仿宋_GB2312"/>
          <w:sz w:val="32"/>
          <w:szCs w:val="32"/>
        </w:rPr>
      </w:pPr>
      <w:del w:id="157" w:author="杨秋霞" w:date="2024-01-30T10:30:00Z">
        <w:r>
          <w:rPr>
            <w:rFonts w:hint="eastAsia" w:ascii="仿宋_GB2312" w:hAnsi="黑体" w:eastAsia="仿宋_GB2312" w:cs="仿宋_GB2312"/>
            <w:sz w:val="32"/>
            <w:szCs w:val="32"/>
          </w:rPr>
          <w:delText>××××</w:delText>
        </w:r>
      </w:del>
    </w:p>
    <w:p>
      <w:pPr>
        <w:pStyle w:val="8"/>
        <w:numPr>
          <w:ilvl w:val="0"/>
          <w:numId w:val="7"/>
        </w:numPr>
        <w:ind w:firstLineChars="0"/>
        <w:jc w:val="left"/>
        <w:rPr>
          <w:del w:id="158" w:author="杨秋霞" w:date="2024-01-30T10:30:00Z"/>
          <w:rFonts w:ascii="仿宋_GB2312" w:hAnsi="黑体" w:eastAsia="仿宋_GB2312" w:cs="仿宋_GB2312"/>
          <w:sz w:val="32"/>
          <w:szCs w:val="32"/>
        </w:rPr>
      </w:pPr>
      <w:del w:id="159" w:author="杨秋霞" w:date="2024-01-30T10:30:00Z">
        <w:r>
          <w:rPr>
            <w:rFonts w:hint="eastAsia" w:ascii="仿宋_GB2312" w:hAnsi="黑体" w:eastAsia="仿宋_GB2312" w:cs="仿宋_GB2312"/>
            <w:sz w:val="32"/>
            <w:szCs w:val="32"/>
          </w:rPr>
          <w:delText>××××</w:delText>
        </w:r>
      </w:del>
    </w:p>
    <w:p>
      <w:pPr>
        <w:ind w:left="800"/>
        <w:jc w:val="left"/>
        <w:rPr>
          <w:ins w:id="160" w:author="卢秋月" w:date="2024-01-29T09:30:00Z"/>
          <w:del w:id="161" w:author="杨秋霞" w:date="2024-01-30T10:30:00Z"/>
          <w:rFonts w:ascii="仿宋_GB2312" w:hAnsi="黑体" w:eastAsia="仿宋_GB2312" w:cs="仿宋_GB2312"/>
          <w:sz w:val="32"/>
          <w:szCs w:val="32"/>
        </w:rPr>
      </w:pPr>
      <w:del w:id="162" w:author="杨秋霞" w:date="2024-01-30T10:30:00Z">
        <w:r>
          <w:rPr>
            <w:rFonts w:ascii="仿宋_GB2312" w:hAnsi="黑体" w:eastAsia="仿宋_GB2312" w:cs="仿宋_GB2312"/>
            <w:sz w:val="32"/>
            <w:szCs w:val="32"/>
          </w:rPr>
          <w:delText>……</w:delText>
        </w:r>
      </w:del>
    </w:p>
    <w:p>
      <w:pPr>
        <w:ind w:firstLine="800" w:firstLineChars="250"/>
        <w:jc w:val="left"/>
        <w:rPr>
          <w:ins w:id="163" w:author="卢秋月" w:date="2024-01-29T09:48:00Z"/>
          <w:del w:id="164" w:author="杨秋霞" w:date="2024-01-30T10:30:00Z"/>
          <w:rFonts w:hint="eastAsia" w:ascii="仿宋_GB2312" w:hAnsi="黑体" w:eastAsia="仿宋_GB2312" w:cs="仿宋_GB2312"/>
          <w:sz w:val="32"/>
          <w:szCs w:val="32"/>
          <w:highlight w:val="none"/>
          <w:lang w:eastAsia="zh-CN"/>
        </w:rPr>
      </w:pPr>
      <w:ins w:id="165" w:author="卢秋月" w:date="2024-01-29T09:55:00Z">
        <w:del w:id="166" w:author="杨秋霞" w:date="2024-01-30T10:30:00Z">
          <w:r>
            <w:rPr>
              <w:rFonts w:hint="eastAsia" w:ascii="仿宋_GB2312" w:hAnsi="黑体" w:eastAsia="仿宋_GB2312" w:cs="仿宋_GB2312"/>
              <w:sz w:val="32"/>
              <w:szCs w:val="32"/>
              <w:highlight w:val="none"/>
              <w:lang w:val="en-US" w:eastAsia="zh-CN"/>
            </w:rPr>
            <w:delText>***单位</w:delText>
          </w:r>
        </w:del>
      </w:ins>
      <w:ins w:id="167" w:author="卢秋月" w:date="2024-01-29T09:57:00Z">
        <w:del w:id="168" w:author="杨秋霞" w:date="2024-01-30T10:30:00Z">
          <w:r>
            <w:rPr>
              <w:rFonts w:hint="eastAsia" w:ascii="仿宋_GB2312" w:hAnsi="黑体" w:eastAsia="仿宋_GB2312" w:cs="仿宋_GB2312"/>
              <w:sz w:val="32"/>
              <w:szCs w:val="32"/>
              <w:highlight w:val="none"/>
              <w:lang w:val="en-US" w:eastAsia="zh-CN"/>
            </w:rPr>
            <w:delText>隶属于****，正科级/副处级。</w:delText>
          </w:r>
        </w:del>
      </w:ins>
      <w:ins w:id="169" w:author="卢秋月" w:date="2024-01-29T09:57:00Z">
        <w:del w:id="170" w:author="杨秋霞" w:date="2024-01-30T10:30:00Z">
          <w:r>
            <w:rPr>
              <w:rFonts w:hint="eastAsia" w:ascii="仿宋_GB2312" w:hAnsi="ˎ̥" w:eastAsia="仿宋_GB2312"/>
              <w:color w:val="000000"/>
              <w:sz w:val="32"/>
              <w:szCs w:val="32"/>
            </w:rPr>
            <w:delText>单位核定财政全额预算管理事业编制人数</w:delText>
          </w:r>
        </w:del>
      </w:ins>
      <w:ins w:id="171" w:author="卢秋月" w:date="2024-01-29T09:58:00Z">
        <w:del w:id="172" w:author="杨秋霞" w:date="2024-01-30T10:30:00Z">
          <w:r>
            <w:rPr>
              <w:rFonts w:hint="eastAsia" w:ascii="仿宋_GB2312" w:hAnsi="ˎ̥" w:eastAsia="仿宋_GB2312"/>
              <w:color w:val="000000"/>
              <w:sz w:val="32"/>
              <w:szCs w:val="32"/>
              <w:lang w:val="en-US" w:eastAsia="zh-CN"/>
            </w:rPr>
            <w:delText>**</w:delText>
          </w:r>
        </w:del>
      </w:ins>
      <w:ins w:id="173" w:author="卢秋月" w:date="2024-01-29T09:57:00Z">
        <w:del w:id="174" w:author="杨秋霞" w:date="2024-01-30T10:30:00Z">
          <w:r>
            <w:rPr>
              <w:rFonts w:hint="eastAsia" w:ascii="仿宋_GB2312" w:hAnsi="ˎ̥" w:eastAsia="仿宋_GB2312"/>
              <w:color w:val="000000"/>
              <w:sz w:val="32"/>
              <w:szCs w:val="32"/>
            </w:rPr>
            <w:delText>名，其中，领导岗位</w:delText>
          </w:r>
        </w:del>
      </w:ins>
      <w:ins w:id="175" w:author="卢秋月" w:date="2024-01-29T09:58:00Z">
        <w:del w:id="176" w:author="杨秋霞" w:date="2024-01-30T10:30:00Z">
          <w:r>
            <w:rPr>
              <w:rFonts w:hint="eastAsia" w:ascii="仿宋_GB2312" w:hAnsi="ˎ̥" w:eastAsia="仿宋_GB2312"/>
              <w:color w:val="000000"/>
              <w:sz w:val="32"/>
              <w:szCs w:val="32"/>
              <w:lang w:val="en-US" w:eastAsia="zh-CN"/>
            </w:rPr>
            <w:delText>**</w:delText>
          </w:r>
        </w:del>
      </w:ins>
      <w:ins w:id="177" w:author="卢秋月" w:date="2024-01-29T09:57:00Z">
        <w:del w:id="178" w:author="杨秋霞" w:date="2024-01-30T10:30:00Z">
          <w:r>
            <w:rPr>
              <w:rFonts w:hint="eastAsia" w:ascii="仿宋_GB2312" w:hAnsi="ˎ̥" w:eastAsia="仿宋_GB2312"/>
              <w:color w:val="000000"/>
              <w:sz w:val="32"/>
              <w:szCs w:val="32"/>
            </w:rPr>
            <w:delText>人（正职</w:delText>
          </w:r>
        </w:del>
      </w:ins>
      <w:ins w:id="179" w:author="卢秋月" w:date="2024-01-29T09:58:00Z">
        <w:del w:id="180" w:author="杨秋霞" w:date="2024-01-30T10:30:00Z">
          <w:r>
            <w:rPr>
              <w:rFonts w:hint="eastAsia" w:ascii="仿宋_GB2312" w:hAnsi="ˎ̥" w:eastAsia="仿宋_GB2312"/>
              <w:color w:val="000000"/>
              <w:sz w:val="32"/>
              <w:szCs w:val="32"/>
              <w:lang w:val="en-US" w:eastAsia="zh-CN"/>
            </w:rPr>
            <w:delText>**</w:delText>
          </w:r>
        </w:del>
      </w:ins>
      <w:ins w:id="181" w:author="卢秋月" w:date="2024-01-29T09:57:00Z">
        <w:del w:id="182" w:author="杨秋霞" w:date="2024-01-30T10:30:00Z">
          <w:r>
            <w:rPr>
              <w:rFonts w:hint="eastAsia" w:ascii="仿宋_GB2312" w:hAnsi="ˎ̥" w:eastAsia="仿宋_GB2312"/>
              <w:color w:val="000000"/>
              <w:sz w:val="32"/>
              <w:szCs w:val="32"/>
            </w:rPr>
            <w:delText>人，副职</w:delText>
          </w:r>
        </w:del>
      </w:ins>
      <w:ins w:id="183" w:author="卢秋月" w:date="2024-01-29T09:58:00Z">
        <w:del w:id="184" w:author="杨秋霞" w:date="2024-01-30T10:30:00Z">
          <w:r>
            <w:rPr>
              <w:rFonts w:hint="eastAsia" w:ascii="仿宋_GB2312" w:hAnsi="ˎ̥" w:eastAsia="仿宋_GB2312"/>
              <w:color w:val="000000"/>
              <w:sz w:val="32"/>
              <w:szCs w:val="32"/>
              <w:lang w:val="en-US" w:eastAsia="zh-CN"/>
            </w:rPr>
            <w:delText>**</w:delText>
          </w:r>
        </w:del>
      </w:ins>
      <w:ins w:id="185" w:author="卢秋月" w:date="2024-01-29T09:57:00Z">
        <w:del w:id="186" w:author="杨秋霞" w:date="2024-01-30T10:30:00Z">
          <w:r>
            <w:rPr>
              <w:rFonts w:hint="eastAsia" w:ascii="仿宋_GB2312" w:hAnsi="ˎ̥" w:eastAsia="仿宋_GB2312"/>
              <w:color w:val="000000"/>
              <w:sz w:val="32"/>
              <w:szCs w:val="32"/>
            </w:rPr>
            <w:delText>人），其他管理岗位</w:delText>
          </w:r>
        </w:del>
      </w:ins>
      <w:ins w:id="187" w:author="卢秋月" w:date="2024-01-29T09:58:00Z">
        <w:del w:id="188" w:author="杨秋霞" w:date="2024-01-30T10:30:00Z">
          <w:r>
            <w:rPr>
              <w:rFonts w:hint="eastAsia" w:ascii="仿宋_GB2312" w:hAnsi="ˎ̥" w:eastAsia="仿宋_GB2312"/>
              <w:color w:val="000000"/>
              <w:sz w:val="32"/>
              <w:szCs w:val="32"/>
              <w:lang w:val="en-US" w:eastAsia="zh-CN"/>
            </w:rPr>
            <w:delText>**</w:delText>
          </w:r>
        </w:del>
      </w:ins>
      <w:ins w:id="189" w:author="卢秋月" w:date="2024-01-29T09:57:00Z">
        <w:del w:id="190" w:author="杨秋霞" w:date="2024-01-30T10:30:00Z">
          <w:r>
            <w:rPr>
              <w:rFonts w:hint="eastAsia" w:ascii="仿宋_GB2312" w:hAnsi="ˎ̥" w:eastAsia="仿宋_GB2312"/>
              <w:color w:val="000000"/>
              <w:sz w:val="32"/>
              <w:szCs w:val="32"/>
            </w:rPr>
            <w:delText>人，目前在编在岗</w:delText>
          </w:r>
        </w:del>
      </w:ins>
      <w:ins w:id="191" w:author="卢秋月" w:date="2024-01-29T09:58:00Z">
        <w:del w:id="192" w:author="杨秋霞" w:date="2024-01-30T10:30:00Z">
          <w:r>
            <w:rPr>
              <w:rFonts w:hint="eastAsia" w:ascii="仿宋_GB2312" w:hAnsi="ˎ̥" w:eastAsia="仿宋_GB2312"/>
              <w:color w:val="000000"/>
              <w:sz w:val="32"/>
              <w:szCs w:val="32"/>
              <w:lang w:val="en-US" w:eastAsia="zh-CN"/>
            </w:rPr>
            <w:delText>**</w:delText>
          </w:r>
        </w:del>
      </w:ins>
      <w:ins w:id="193" w:author="卢秋月" w:date="2024-01-29T09:57:00Z">
        <w:del w:id="194" w:author="杨秋霞" w:date="2024-01-30T10:30:00Z">
          <w:r>
            <w:rPr>
              <w:rFonts w:hint="eastAsia" w:ascii="仿宋_GB2312" w:hAnsi="ˎ̥" w:eastAsia="仿宋_GB2312"/>
              <w:color w:val="000000"/>
              <w:sz w:val="32"/>
              <w:szCs w:val="32"/>
            </w:rPr>
            <w:delText>人。</w:delText>
          </w:r>
        </w:del>
      </w:ins>
      <w:ins w:id="195" w:author="卢秋月" w:date="2024-01-29T09:48:00Z">
        <w:del w:id="196" w:author="杨秋霞" w:date="2024-01-30T10:30:00Z">
          <w:r>
            <w:rPr>
              <w:rFonts w:hint="eastAsia" w:ascii="仿宋_GB2312" w:hAnsi="黑体" w:eastAsia="仿宋_GB2312" w:cs="仿宋_GB2312"/>
              <w:sz w:val="32"/>
              <w:szCs w:val="32"/>
              <w:highlight w:val="none"/>
              <w:lang w:eastAsia="zh-CN"/>
            </w:rPr>
            <w:delText>组织机构包括:内设职能部门、所属事业单位和派驻纪检监察组。内设职能部门具体为:</w:delText>
          </w:r>
        </w:del>
      </w:ins>
      <w:ins w:id="197" w:author="卢秋月" w:date="2024-01-29T09:56:00Z">
        <w:del w:id="198" w:author="杨秋霞" w:date="2024-01-30T10:30:00Z">
          <w:r>
            <w:rPr>
              <w:rFonts w:hint="eastAsia" w:ascii="仿宋_GB2312" w:hAnsi="黑体" w:eastAsia="仿宋_GB2312" w:cs="仿宋_GB2312"/>
              <w:sz w:val="32"/>
              <w:szCs w:val="32"/>
              <w:highlight w:val="none"/>
              <w:lang w:val="en-US" w:eastAsia="zh-CN"/>
            </w:rPr>
            <w:delText>**</w:delText>
          </w:r>
        </w:del>
      </w:ins>
      <w:ins w:id="199" w:author="卢秋月" w:date="2024-01-29T09:48:00Z">
        <w:del w:id="200" w:author="杨秋霞" w:date="2024-01-30T10:30:00Z">
          <w:r>
            <w:rPr>
              <w:rFonts w:hint="eastAsia" w:ascii="仿宋_GB2312" w:hAnsi="黑体" w:eastAsia="仿宋_GB2312" w:cs="仿宋_GB2312"/>
              <w:sz w:val="32"/>
              <w:szCs w:val="32"/>
              <w:highlight w:val="none"/>
              <w:lang w:eastAsia="zh-CN"/>
            </w:rPr>
            <w:delText>室、</w:delText>
          </w:r>
        </w:del>
      </w:ins>
      <w:ins w:id="201" w:author="卢秋月" w:date="2024-01-29T09:56:00Z">
        <w:del w:id="202" w:author="杨秋霞" w:date="2024-01-30T10:30:00Z">
          <w:r>
            <w:rPr>
              <w:rFonts w:hint="eastAsia" w:ascii="仿宋_GB2312" w:hAnsi="黑体" w:eastAsia="仿宋_GB2312" w:cs="仿宋_GB2312"/>
              <w:sz w:val="32"/>
              <w:szCs w:val="32"/>
              <w:highlight w:val="none"/>
              <w:lang w:val="en-US" w:eastAsia="zh-CN"/>
            </w:rPr>
            <w:delText>**</w:delText>
          </w:r>
        </w:del>
      </w:ins>
      <w:ins w:id="203" w:author="卢秋月" w:date="2024-01-29T09:48:00Z">
        <w:del w:id="204" w:author="杨秋霞" w:date="2024-01-30T10:30:00Z">
          <w:r>
            <w:rPr>
              <w:rFonts w:hint="eastAsia" w:ascii="仿宋_GB2312" w:hAnsi="黑体" w:eastAsia="仿宋_GB2312" w:cs="仿宋_GB2312"/>
              <w:sz w:val="32"/>
              <w:szCs w:val="32"/>
              <w:highlight w:val="none"/>
              <w:lang w:eastAsia="zh-CN"/>
            </w:rPr>
            <w:delText>室。</w:delText>
          </w:r>
        </w:del>
      </w:ins>
    </w:p>
    <w:p>
      <w:pPr>
        <w:ind w:left="800"/>
        <w:jc w:val="left"/>
        <w:rPr>
          <w:del w:id="205" w:author="卢秋月" w:date="2024-01-29T09:48:00Z"/>
          <w:rFonts w:hint="eastAsia" w:ascii="仿宋_GB2312" w:hAnsi="黑体" w:eastAsia="仿宋_GB2312" w:cs="仿宋_GB2312"/>
          <w:sz w:val="32"/>
          <w:szCs w:val="32"/>
          <w:lang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ins w:id="206" w:author="杨秋霞" w:date="2024-01-30T10:31:00Z">
        <w:r>
          <w:rPr>
            <w:rFonts w:hint="eastAsia" w:ascii="黑体" w:hAnsi="黑体" w:eastAsia="黑体" w:cs="黑体"/>
            <w:sz w:val="32"/>
            <w:szCs w:val="32"/>
            <w:lang w:eastAsia="zh-CN"/>
          </w:rPr>
          <w:t>三亚市会计管理中心（三亚市财政国库支付局）</w:t>
        </w:r>
      </w:ins>
      <w:del w:id="207" w:author="杨秋霞" w:date="2024-01-30T10:31:00Z">
        <w:r>
          <w:rPr>
            <w:rFonts w:hint="eastAsia" w:ascii="仿宋_GB2312" w:hAnsi="黑体" w:eastAsia="仿宋_GB2312" w:cs="仿宋_GB2312"/>
            <w:sz w:val="32"/>
            <w:szCs w:val="32"/>
          </w:rPr>
          <w:delText>××</w:delText>
        </w:r>
      </w:del>
      <w:del w:id="208" w:author="杨秋霞" w:date="2024-01-30T10:31:00Z">
        <w:r>
          <w:rPr>
            <w:rFonts w:hint="eastAsia" w:ascii="黑体" w:hAnsi="黑体" w:eastAsia="黑体"/>
            <w:sz w:val="32"/>
            <w:szCs w:val="32"/>
          </w:rPr>
          <w:delText>（部门或单位）</w:delText>
        </w:r>
      </w:del>
      <w:del w:id="209" w:author="杨秋霞" w:date="2024-01-30T10:31:00Z">
        <w:r>
          <w:rPr>
            <w:rFonts w:hint="eastAsia" w:ascii="仿宋_GB2312" w:hAnsi="黑体" w:eastAsia="仿宋_GB2312" w:cs="仿宋_GB2312"/>
            <w:sz w:val="32"/>
            <w:szCs w:val="32"/>
          </w:rPr>
          <w:delText>××</w:delText>
        </w:r>
      </w:del>
      <w:del w:id="210" w:author="杨秋霞" w:date="2024-01-30T10:31:00Z">
        <w:r>
          <w:rPr>
            <w:rFonts w:hint="eastAsia" w:ascii="黑体" w:hAnsi="黑体" w:eastAsia="黑体"/>
            <w:sz w:val="32"/>
            <w:szCs w:val="32"/>
          </w:rPr>
          <w:delText>年部门（单位）</w:delText>
        </w:r>
      </w:del>
      <w:ins w:id="211" w:author="杨秋霞" w:date="2024-01-30T10:31:00Z">
        <w:r>
          <w:rPr>
            <w:rFonts w:hint="eastAsia" w:ascii="黑体" w:hAnsi="黑体" w:eastAsia="黑体"/>
            <w:sz w:val="32"/>
            <w:szCs w:val="32"/>
            <w:lang w:eastAsia="zh-CN"/>
          </w:rPr>
          <w:t>单位</w:t>
        </w:r>
      </w:ins>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ins w:id="212" w:author="杨秋霞" w:date="2024-01-30T10:31:00Z">
        <w:r>
          <w:rPr>
            <w:rFonts w:hint="eastAsia" w:ascii="黑体" w:hAnsi="黑体" w:eastAsia="黑体" w:cs="黑体"/>
            <w:sz w:val="32"/>
            <w:szCs w:val="32"/>
            <w:lang w:eastAsia="zh-CN"/>
          </w:rPr>
          <w:t>三亚市会计管理中心（三亚市财政国库支付局）</w:t>
        </w:r>
      </w:ins>
      <w:del w:id="213" w:author="杨秋霞" w:date="2024-01-30T10:31:00Z">
        <w:r>
          <w:rPr>
            <w:rFonts w:hint="eastAsia" w:ascii="仿宋_GB2312" w:hAnsi="黑体" w:eastAsia="仿宋_GB2312" w:cs="仿宋_GB2312"/>
            <w:sz w:val="32"/>
            <w:szCs w:val="32"/>
          </w:rPr>
          <w:delText>××</w:delText>
        </w:r>
      </w:del>
      <w:del w:id="214" w:author="杨秋霞" w:date="2024-01-30T10:31:00Z">
        <w:r>
          <w:rPr>
            <w:rFonts w:hint="eastAsia" w:ascii="黑体" w:hAnsi="黑体" w:eastAsia="黑体"/>
            <w:sz w:val="32"/>
            <w:szCs w:val="32"/>
          </w:rPr>
          <w:delText>（部门或单位）</w:delText>
        </w:r>
      </w:del>
      <w:del w:id="215" w:author="杨秋霞" w:date="2024-01-30T10:31:00Z">
        <w:r>
          <w:rPr>
            <w:rFonts w:hint="eastAsia" w:ascii="仿宋_GB2312" w:hAnsi="黑体" w:eastAsia="仿宋_GB2312" w:cs="仿宋_GB2312"/>
            <w:sz w:val="32"/>
            <w:szCs w:val="32"/>
          </w:rPr>
          <w:delText>××</w:delText>
        </w:r>
      </w:del>
      <w:del w:id="216" w:author="杨秋霞" w:date="2024-01-30T10:31:00Z">
        <w:r>
          <w:rPr>
            <w:rFonts w:hint="eastAsia" w:ascii="黑体" w:hAnsi="黑体" w:eastAsia="黑体"/>
            <w:sz w:val="32"/>
            <w:szCs w:val="32"/>
          </w:rPr>
          <w:delText>年部门（单位）</w:delText>
        </w:r>
      </w:del>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ins w:id="217" w:author="杨秋霞" w:date="2024-01-30T10:31:00Z">
        <w:r>
          <w:rPr>
            <w:rFonts w:hint="eastAsia" w:ascii="黑体" w:hAnsi="黑体" w:eastAsia="黑体" w:cs="黑体"/>
            <w:sz w:val="32"/>
            <w:szCs w:val="32"/>
            <w:lang w:eastAsia="zh-CN"/>
          </w:rPr>
          <w:t>三亚市会计管理中心（三亚市财政国库支付局）</w:t>
        </w:r>
      </w:ins>
      <w:del w:id="218" w:author="杨秋霞" w:date="2024-01-30T10:31:00Z">
        <w:r>
          <w:rPr>
            <w:rFonts w:hint="eastAsia" w:ascii="黑体" w:hAnsi="黑体" w:eastAsia="黑体" w:cs="黑体"/>
            <w:sz w:val="32"/>
            <w:szCs w:val="32"/>
            <w:lang w:val="en-US"/>
            <w:rPrChange w:id="219" w:author="杨秋霞" w:date="2024-01-30T10:31:00Z">
              <w:rPr>
                <w:rFonts w:hint="default" w:ascii="仿宋_GB2312" w:hAnsi="黑体" w:eastAsia="仿宋_GB2312" w:cs="仿宋_GB2312"/>
                <w:sz w:val="32"/>
                <w:szCs w:val="32"/>
                <w:lang w:val="en-US"/>
              </w:rPr>
            </w:rPrChange>
          </w:rPr>
          <w:delText>××</w:delText>
        </w:r>
      </w:del>
      <w:del w:id="220" w:author="杨秋霞" w:date="2024-01-30T10:31:00Z">
        <w:r>
          <w:rPr>
            <w:rFonts w:hint="eastAsia" w:ascii="黑体" w:hAnsi="黑体" w:eastAsia="黑体"/>
            <w:sz w:val="32"/>
            <w:szCs w:val="32"/>
            <w:lang w:val="en-US"/>
            <w:rPrChange w:id="221" w:author="杨秋霞" w:date="2024-01-30T10:31:00Z">
              <w:rPr>
                <w:rFonts w:hint="default" w:ascii="黑体" w:hAnsi="黑体" w:eastAsia="黑体"/>
                <w:sz w:val="32"/>
                <w:szCs w:val="32"/>
                <w:lang w:val="en-US"/>
              </w:rPr>
            </w:rPrChange>
          </w:rPr>
          <w:delText>（部门或单位）</w:delText>
        </w:r>
      </w:del>
      <w:del w:id="222" w:author="杨秋霞" w:date="2024-01-30T10:31:00Z">
        <w:r>
          <w:rPr>
            <w:rFonts w:hint="eastAsia" w:ascii="黑体" w:hAnsi="黑体" w:eastAsia="黑体" w:cs="黑体"/>
            <w:sz w:val="32"/>
            <w:szCs w:val="32"/>
            <w:lang w:val="en-US"/>
            <w:rPrChange w:id="223" w:author="杨秋霞" w:date="2024-01-30T10:31:00Z">
              <w:rPr>
                <w:rFonts w:hint="default" w:ascii="仿宋_GB2312" w:hAnsi="黑体" w:eastAsia="仿宋_GB2312" w:cs="仿宋_GB2312"/>
                <w:sz w:val="32"/>
                <w:szCs w:val="32"/>
                <w:lang w:val="en-US"/>
              </w:rPr>
            </w:rPrChange>
          </w:rPr>
          <w:delText>××</w:delText>
        </w:r>
      </w:del>
      <w:ins w:id="224" w:author="杨秋霞" w:date="2024-01-30T10:31:00Z">
        <w:r>
          <w:rPr>
            <w:rFonts w:hint="eastAsia" w:ascii="黑体" w:hAnsi="黑体" w:eastAsia="黑体" w:cs="黑体"/>
            <w:sz w:val="32"/>
            <w:szCs w:val="32"/>
            <w:lang w:val="en-US" w:eastAsia="zh-CN"/>
            <w:rPrChange w:id="225" w:author="杨秋霞" w:date="2024-01-30T10:31:00Z">
              <w:rPr>
                <w:rFonts w:hint="eastAsia" w:ascii="仿宋_GB2312" w:hAnsi="黑体" w:eastAsia="仿宋_GB2312" w:cs="仿宋_GB2312"/>
                <w:sz w:val="32"/>
                <w:szCs w:val="32"/>
                <w:lang w:val="en-US" w:eastAsia="zh-CN"/>
              </w:rPr>
            </w:rPrChange>
          </w:rPr>
          <w:t>202</w:t>
        </w:r>
      </w:ins>
      <w:ins w:id="226" w:author="杨秋霞" w:date="2024-01-30T10:31:00Z">
        <w:del w:id="227" w:author="杨薇" w:date="2025-02-07T15:59:00Z">
          <w:r>
            <w:rPr>
              <w:rFonts w:hint="eastAsia" w:ascii="黑体" w:hAnsi="黑体" w:eastAsia="黑体" w:cs="黑体"/>
              <w:sz w:val="32"/>
              <w:szCs w:val="32"/>
              <w:lang w:val="en-US" w:eastAsia="zh-CN"/>
              <w:rPrChange w:id="228" w:author="杨秋霞" w:date="2024-01-30T10:31:00Z">
                <w:rPr>
                  <w:rFonts w:hint="eastAsia" w:ascii="仿宋_GB2312" w:hAnsi="黑体" w:eastAsia="仿宋_GB2312" w:cs="仿宋_GB2312"/>
                  <w:sz w:val="32"/>
                  <w:szCs w:val="32"/>
                  <w:lang w:val="en-US" w:eastAsia="zh-CN"/>
                </w:rPr>
              </w:rPrChange>
            </w:rPr>
            <w:delText>4</w:delText>
          </w:r>
        </w:del>
      </w:ins>
      <w:ins w:id="229" w:author="杨薇" w:date="2025-02-07T15:59:00Z">
        <w:r>
          <w:rPr>
            <w:rFonts w:hint="eastAsia" w:ascii="黑体" w:hAnsi="黑体" w:eastAsia="黑体" w:cs="黑体"/>
            <w:sz w:val="32"/>
            <w:szCs w:val="32"/>
            <w:lang w:val="en-US" w:eastAsia="zh-CN"/>
          </w:rPr>
          <w:t>5</w:t>
        </w:r>
      </w:ins>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ins w:id="230" w:author="杨秋霞" w:date="2024-01-30T10:31:00Z">
        <w:r>
          <w:rPr>
            <w:rFonts w:hint="eastAsia" w:ascii="仿宋_GB2312" w:hAnsi="黑体" w:eastAsia="仿宋_GB2312" w:cs="仿宋_GB2312"/>
            <w:sz w:val="32"/>
            <w:szCs w:val="32"/>
            <w:lang w:eastAsia="zh-CN"/>
          </w:rPr>
          <w:t>三亚市会计管理中心（三亚市财政国库支付局）</w:t>
        </w:r>
      </w:ins>
      <w:del w:id="231" w:author="杨秋霞" w:date="2024-01-30T10:31:00Z">
        <w:r>
          <w:rPr>
            <w:rFonts w:hint="default" w:ascii="仿宋_GB2312" w:hAnsi="黑体" w:eastAsia="仿宋_GB2312" w:cs="仿宋_GB2312"/>
            <w:sz w:val="32"/>
            <w:szCs w:val="32"/>
            <w:lang w:val="en-US"/>
          </w:rPr>
          <w:delText>××</w:delText>
        </w:r>
      </w:del>
      <w:ins w:id="232" w:author="杨秋霞" w:date="2024-01-30T10:31:00Z">
        <w:r>
          <w:rPr>
            <w:rFonts w:hint="eastAsia" w:ascii="仿宋_GB2312" w:hAnsi="黑体" w:eastAsia="仿宋_GB2312" w:cs="仿宋_GB2312"/>
            <w:sz w:val="32"/>
            <w:szCs w:val="32"/>
            <w:lang w:val="en-US" w:eastAsia="zh-CN"/>
          </w:rPr>
          <w:t>202</w:t>
        </w:r>
      </w:ins>
      <w:ins w:id="233" w:author="杨秋霞" w:date="2024-01-30T10:31:00Z">
        <w:del w:id="234" w:author="杨薇" w:date="2025-02-07T15:59:00Z">
          <w:r>
            <w:rPr>
              <w:rFonts w:hint="eastAsia" w:ascii="仿宋_GB2312" w:hAnsi="黑体" w:eastAsia="仿宋_GB2312" w:cs="仿宋_GB2312"/>
              <w:sz w:val="32"/>
              <w:szCs w:val="32"/>
              <w:lang w:val="en-US" w:eastAsia="zh-CN"/>
            </w:rPr>
            <w:delText>4</w:delText>
          </w:r>
        </w:del>
      </w:ins>
      <w:ins w:id="235" w:author="杨薇" w:date="2025-02-07T15:59:00Z">
        <w:r>
          <w:rPr>
            <w:rFonts w:hint="eastAsia" w:ascii="仿宋_GB2312" w:hAnsi="黑体" w:eastAsia="仿宋_GB2312" w:cs="仿宋_GB2312"/>
            <w:sz w:val="32"/>
            <w:szCs w:val="32"/>
            <w:lang w:val="en-US" w:eastAsia="zh-CN"/>
          </w:rPr>
          <w:t>5</w:t>
        </w:r>
      </w:ins>
      <w:r>
        <w:rPr>
          <w:rFonts w:hint="eastAsia" w:ascii="仿宋_GB2312" w:hAnsi="黑体" w:eastAsia="仿宋_GB2312"/>
          <w:sz w:val="32"/>
          <w:szCs w:val="32"/>
        </w:rPr>
        <w:t>年财政拨款收支总预算</w:t>
      </w:r>
      <w:ins w:id="236" w:author="杨薇" w:date="2025-02-07T16:01:00Z">
        <w:r>
          <w:rPr>
            <w:rFonts w:hint="eastAsia" w:ascii="仿宋_GB2312" w:hAnsi="黑体" w:eastAsia="仿宋_GB2312" w:cs="仿宋_GB2312"/>
            <w:sz w:val="32"/>
            <w:szCs w:val="32"/>
            <w:rPrChange w:id="237" w:author="杨薇" w:date="2025-02-07T16:01:00Z">
              <w:rPr>
                <w:rFonts w:hint="eastAsia"/>
              </w:rPr>
            </w:rPrChange>
          </w:rPr>
          <w:t>2,313.65</w:t>
        </w:r>
      </w:ins>
      <w:ins w:id="238" w:author="杨秋霞" w:date="2024-01-30T10:41:00Z">
        <w:del w:id="239" w:author="杨薇" w:date="2025-02-07T16:01:00Z">
          <w:r>
            <w:rPr>
              <w:rFonts w:hint="eastAsia" w:ascii="仿宋_GB2312" w:hAnsi="黑体" w:eastAsia="仿宋_GB2312" w:cs="仿宋_GB2312"/>
              <w:sz w:val="32"/>
              <w:szCs w:val="32"/>
            </w:rPr>
            <w:delText>2,403.55</w:delText>
          </w:r>
        </w:del>
      </w:ins>
      <w:del w:id="240" w:author="杨秋霞" w:date="2024-01-30T10:41:00Z">
        <w:r>
          <w:rPr>
            <w:rFonts w:hint="eastAsia" w:ascii="仿宋_GB2312" w:hAnsi="黑体" w:eastAsia="仿宋_GB2312" w:cs="仿宋_GB2312"/>
            <w:sz w:val="32"/>
            <w:szCs w:val="32"/>
          </w:rPr>
          <w:delText>××</w:delText>
        </w:r>
      </w:del>
      <w:r>
        <w:rPr>
          <w:rFonts w:hint="eastAsia" w:ascii="仿宋_GB2312" w:hAnsi="黑体" w:eastAsia="仿宋_GB2312"/>
          <w:sz w:val="32"/>
          <w:szCs w:val="32"/>
        </w:rPr>
        <w:t>万元。其中，收入总计</w:t>
      </w:r>
      <w:ins w:id="241" w:author="杨薇" w:date="2025-02-07T16:01:00Z">
        <w:r>
          <w:rPr>
            <w:rFonts w:hint="eastAsia" w:ascii="仿宋_GB2312" w:hAnsi="黑体" w:eastAsia="仿宋_GB2312"/>
            <w:sz w:val="32"/>
            <w:szCs w:val="32"/>
            <w:rPrChange w:id="242" w:author="杨薇" w:date="2025-02-07T16:01:00Z">
              <w:rPr>
                <w:rFonts w:hint="eastAsia"/>
              </w:rPr>
            </w:rPrChange>
          </w:rPr>
          <w:t>2,313.65</w:t>
        </w:r>
      </w:ins>
      <w:ins w:id="243" w:author="杨秋霞" w:date="2024-01-30T10:42:00Z">
        <w:del w:id="244" w:author="杨薇" w:date="2025-02-07T16:01:00Z">
          <w:r>
            <w:rPr>
              <w:rFonts w:hint="eastAsia" w:ascii="仿宋_GB2312" w:hAnsi="黑体" w:eastAsia="仿宋_GB2312"/>
              <w:sz w:val="32"/>
              <w:szCs w:val="32"/>
            </w:rPr>
            <w:delText>2,403.55</w:delText>
          </w:r>
        </w:del>
      </w:ins>
      <w:r>
        <w:rPr>
          <w:rFonts w:hint="eastAsia" w:ascii="仿宋_GB2312" w:hAnsi="黑体" w:eastAsia="仿宋_GB2312"/>
          <w:sz w:val="32"/>
          <w:szCs w:val="32"/>
        </w:rPr>
        <w:t>万元，包括一般公共预算本年收入</w:t>
      </w:r>
      <w:ins w:id="245" w:author="杨薇" w:date="2025-02-07T16:01:00Z">
        <w:r>
          <w:rPr>
            <w:rFonts w:hint="eastAsia" w:ascii="仿宋_GB2312" w:hAnsi="黑体" w:eastAsia="仿宋_GB2312" w:cs="仿宋_GB2312"/>
            <w:sz w:val="32"/>
            <w:szCs w:val="32"/>
            <w:rPrChange w:id="246" w:author="杨薇" w:date="2025-02-07T16:01:00Z">
              <w:rPr>
                <w:rFonts w:hint="eastAsia"/>
              </w:rPr>
            </w:rPrChange>
          </w:rPr>
          <w:t>2,313.65</w:t>
        </w:r>
      </w:ins>
      <w:ins w:id="247" w:author="杨秋霞" w:date="2024-01-30T10:42:00Z">
        <w:del w:id="248" w:author="杨薇" w:date="2025-02-07T16:01:00Z">
          <w:r>
            <w:rPr>
              <w:rFonts w:hint="eastAsia" w:ascii="仿宋_GB2312" w:hAnsi="黑体" w:eastAsia="仿宋_GB2312" w:cs="仿宋_GB2312"/>
              <w:sz w:val="32"/>
              <w:szCs w:val="32"/>
            </w:rPr>
            <w:delText>2,403.55</w:delText>
          </w:r>
        </w:del>
      </w:ins>
      <w:del w:id="249" w:author="杨秋霞" w:date="2024-01-30T10:42:00Z">
        <w:r>
          <w:rPr>
            <w:rFonts w:hint="eastAsia" w:ascii="仿宋_GB2312" w:hAnsi="黑体" w:eastAsia="仿宋_GB2312" w:cs="仿宋_GB2312"/>
            <w:sz w:val="32"/>
            <w:szCs w:val="32"/>
          </w:rPr>
          <w:delText>××</w:delText>
        </w:r>
      </w:del>
      <w:r>
        <w:rPr>
          <w:rFonts w:hint="eastAsia" w:ascii="仿宋_GB2312" w:hAnsi="黑体" w:eastAsia="仿宋_GB2312"/>
          <w:sz w:val="32"/>
          <w:szCs w:val="32"/>
        </w:rPr>
        <w:t>万元、上年结转</w:t>
      </w:r>
      <w:del w:id="250" w:author="杨秋霞" w:date="2024-01-30T10:42:00Z">
        <w:r>
          <w:rPr>
            <w:rFonts w:hint="default" w:ascii="仿宋_GB2312" w:hAnsi="黑体" w:eastAsia="仿宋_GB2312" w:cs="仿宋_GB2312"/>
            <w:sz w:val="32"/>
            <w:szCs w:val="32"/>
            <w:lang w:val="en-US"/>
          </w:rPr>
          <w:delText>××</w:delText>
        </w:r>
      </w:del>
      <w:ins w:id="251" w:author="杨秋霞" w:date="2024-01-30T10:42:00Z">
        <w:r>
          <w:rPr>
            <w:rFonts w:hint="eastAsia" w:ascii="仿宋_GB2312" w:hAnsi="黑体" w:eastAsia="仿宋_GB2312" w:cs="仿宋_GB2312"/>
            <w:sz w:val="32"/>
            <w:szCs w:val="32"/>
            <w:lang w:val="en-US" w:eastAsia="zh-CN"/>
          </w:rPr>
          <w:t>0</w:t>
        </w:r>
      </w:ins>
      <w:r>
        <w:rPr>
          <w:rFonts w:hint="eastAsia" w:ascii="仿宋_GB2312" w:hAnsi="黑体" w:eastAsia="仿宋_GB2312"/>
          <w:sz w:val="32"/>
          <w:szCs w:val="32"/>
        </w:rPr>
        <w:t>万元，政府性基金预算本年收入</w:t>
      </w:r>
      <w:del w:id="252" w:author="杨秋霞" w:date="2024-01-30T10:42:00Z">
        <w:r>
          <w:rPr>
            <w:rFonts w:hint="default" w:ascii="仿宋_GB2312" w:hAnsi="黑体" w:eastAsia="仿宋_GB2312" w:cs="仿宋_GB2312"/>
            <w:sz w:val="32"/>
            <w:szCs w:val="32"/>
            <w:lang w:val="en-US"/>
          </w:rPr>
          <w:delText>××</w:delText>
        </w:r>
      </w:del>
      <w:ins w:id="253" w:author="杨秋霞" w:date="2024-01-30T10:42:00Z">
        <w:r>
          <w:rPr>
            <w:rFonts w:hint="eastAsia" w:ascii="仿宋_GB2312" w:hAnsi="黑体" w:eastAsia="仿宋_GB2312" w:cs="仿宋_GB2312"/>
            <w:sz w:val="32"/>
            <w:szCs w:val="32"/>
            <w:lang w:val="en-US" w:eastAsia="zh-CN"/>
          </w:rPr>
          <w:t>0</w:t>
        </w:r>
      </w:ins>
      <w:r>
        <w:rPr>
          <w:rFonts w:hint="eastAsia" w:ascii="仿宋_GB2312" w:hAnsi="黑体" w:eastAsia="仿宋_GB2312"/>
          <w:sz w:val="32"/>
          <w:szCs w:val="32"/>
        </w:rPr>
        <w:t>万元、上年结转</w:t>
      </w:r>
      <w:del w:id="254" w:author="杨秋霞" w:date="2024-01-30T10:43:00Z">
        <w:r>
          <w:rPr>
            <w:rFonts w:hint="default" w:ascii="仿宋_GB2312" w:hAnsi="黑体" w:eastAsia="仿宋_GB2312" w:cs="仿宋_GB2312"/>
            <w:sz w:val="32"/>
            <w:szCs w:val="32"/>
            <w:lang w:val="en-US"/>
          </w:rPr>
          <w:delText>××</w:delText>
        </w:r>
      </w:del>
      <w:ins w:id="255" w:author="杨秋霞" w:date="2024-01-30T10:43:00Z">
        <w:r>
          <w:rPr>
            <w:rFonts w:hint="eastAsia" w:ascii="仿宋_GB2312" w:hAnsi="黑体" w:eastAsia="仿宋_GB2312" w:cs="仿宋_GB2312"/>
            <w:sz w:val="32"/>
            <w:szCs w:val="32"/>
            <w:lang w:val="en-US" w:eastAsia="zh-CN"/>
          </w:rPr>
          <w:t>0</w:t>
        </w:r>
      </w:ins>
      <w:r>
        <w:rPr>
          <w:rFonts w:hint="eastAsia" w:ascii="仿宋_GB2312" w:hAnsi="黑体" w:eastAsia="仿宋_GB2312"/>
          <w:sz w:val="32"/>
          <w:szCs w:val="32"/>
        </w:rPr>
        <w:t>万元；支出总计</w:t>
      </w:r>
      <w:ins w:id="256" w:author="杨薇" w:date="2025-02-07T16:01:00Z">
        <w:r>
          <w:rPr>
            <w:rFonts w:hint="eastAsia" w:ascii="仿宋_GB2312" w:hAnsi="黑体" w:eastAsia="仿宋_GB2312" w:cs="仿宋_GB2312"/>
            <w:sz w:val="32"/>
            <w:szCs w:val="32"/>
            <w:rPrChange w:id="257" w:author="杨薇" w:date="2025-02-07T16:01:00Z">
              <w:rPr>
                <w:rFonts w:hint="eastAsia"/>
              </w:rPr>
            </w:rPrChange>
          </w:rPr>
          <w:t>2,313.65</w:t>
        </w:r>
      </w:ins>
      <w:ins w:id="258" w:author="杨秋霞" w:date="2024-01-30T10:43:00Z">
        <w:del w:id="259" w:author="杨薇" w:date="2025-02-07T16:01:00Z">
          <w:r>
            <w:rPr>
              <w:rFonts w:hint="eastAsia" w:ascii="仿宋_GB2312" w:hAnsi="黑体" w:eastAsia="仿宋_GB2312" w:cs="仿宋_GB2312"/>
              <w:sz w:val="32"/>
              <w:szCs w:val="32"/>
            </w:rPr>
            <w:delText>2,403.55</w:delText>
          </w:r>
        </w:del>
      </w:ins>
      <w:del w:id="260" w:author="杨秋霞" w:date="2024-01-30T10:43:00Z">
        <w:r>
          <w:rPr>
            <w:rFonts w:hint="eastAsia" w:ascii="仿宋_GB2312" w:hAnsi="黑体" w:eastAsia="仿宋_GB2312" w:cs="仿宋_GB2312"/>
            <w:sz w:val="32"/>
            <w:szCs w:val="32"/>
          </w:rPr>
          <w:delText>××</w:delText>
        </w:r>
      </w:del>
      <w:r>
        <w:rPr>
          <w:rFonts w:hint="eastAsia" w:ascii="仿宋_GB2312" w:hAnsi="黑体" w:eastAsia="仿宋_GB2312"/>
          <w:sz w:val="32"/>
          <w:szCs w:val="32"/>
        </w:rPr>
        <w:t>万元，</w:t>
      </w:r>
      <w:ins w:id="261" w:author="杨秋霞" w:date="2024-01-30T10:43:00Z">
        <w:r>
          <w:rPr>
            <w:rFonts w:hint="eastAsia" w:ascii="仿宋_GB2312" w:hAnsi="黑体" w:eastAsia="仿宋_GB2312"/>
            <w:sz w:val="32"/>
            <w:szCs w:val="32"/>
            <w:highlight w:val="none"/>
          </w:rPr>
          <w:t>包括一般公共服务支出</w:t>
        </w:r>
      </w:ins>
      <w:ins w:id="262" w:author="杨薇" w:date="2025-02-07T16:01:00Z">
        <w:r>
          <w:rPr>
            <w:rFonts w:hint="eastAsia" w:ascii="仿宋_GB2312" w:hAnsi="黑体" w:eastAsia="仿宋_GB2312"/>
            <w:sz w:val="32"/>
            <w:szCs w:val="32"/>
            <w:rPrChange w:id="263" w:author="杨薇" w:date="2025-02-07T16:01:00Z">
              <w:rPr>
                <w:rFonts w:hint="eastAsia"/>
              </w:rPr>
            </w:rPrChange>
          </w:rPr>
          <w:t>1,692.37</w:t>
        </w:r>
      </w:ins>
      <w:ins w:id="264" w:author="杨秋霞" w:date="2024-01-30T10:43:00Z">
        <w:del w:id="265" w:author="杨薇" w:date="2025-02-07T16:01:00Z">
          <w:r>
            <w:rPr>
              <w:rFonts w:hint="eastAsia" w:ascii="仿宋_GB2312" w:hAnsi="黑体" w:eastAsia="仿宋_GB2312"/>
              <w:sz w:val="32"/>
              <w:szCs w:val="32"/>
              <w:highlight w:val="none"/>
              <w:lang w:val="en-US" w:eastAsia="zh-CN"/>
            </w:rPr>
            <w:delText>1,517.25</w:delText>
          </w:r>
        </w:del>
      </w:ins>
      <w:ins w:id="266" w:author="杨秋霞" w:date="2024-01-30T10:43:00Z">
        <w:r>
          <w:rPr>
            <w:rFonts w:hint="eastAsia" w:ascii="仿宋_GB2312" w:hAnsi="黑体" w:eastAsia="仿宋_GB2312"/>
            <w:sz w:val="32"/>
            <w:szCs w:val="32"/>
            <w:highlight w:val="none"/>
          </w:rPr>
          <w:t>万元、</w:t>
        </w:r>
      </w:ins>
      <w:ins w:id="267" w:author="杨秋霞" w:date="2024-01-30T10:43:00Z">
        <w:r>
          <w:rPr>
            <w:rFonts w:hint="eastAsia" w:ascii="仿宋_GB2312" w:hAnsi="黑体" w:eastAsia="仿宋_GB2312"/>
            <w:sz w:val="32"/>
            <w:szCs w:val="32"/>
            <w:highlight w:val="none"/>
            <w:lang w:eastAsia="zh-CN"/>
          </w:rPr>
          <w:t>社会保障和就业</w:t>
        </w:r>
      </w:ins>
      <w:ins w:id="268" w:author="杨秋霞" w:date="2024-01-30T10:43:00Z">
        <w:r>
          <w:rPr>
            <w:rFonts w:hint="eastAsia" w:ascii="仿宋_GB2312" w:hAnsi="黑体" w:eastAsia="仿宋_GB2312"/>
            <w:sz w:val="32"/>
            <w:szCs w:val="32"/>
            <w:highlight w:val="none"/>
          </w:rPr>
          <w:t>支出</w:t>
        </w:r>
      </w:ins>
      <w:ins w:id="269" w:author="杨薇" w:date="2025-02-07T16:01:00Z">
        <w:r>
          <w:rPr>
            <w:rFonts w:hint="eastAsia" w:ascii="仿宋_GB2312" w:hAnsi="黑体" w:eastAsia="仿宋_GB2312" w:cs="仿宋_GB2312"/>
            <w:sz w:val="32"/>
            <w:szCs w:val="32"/>
            <w:rPrChange w:id="270" w:author="杨薇" w:date="2025-02-07T16:01:00Z">
              <w:rPr>
                <w:rFonts w:hint="eastAsia"/>
              </w:rPr>
            </w:rPrChange>
          </w:rPr>
          <w:t>237.08</w:t>
        </w:r>
      </w:ins>
      <w:ins w:id="271" w:author="杨秋霞" w:date="2024-01-30T10:44:00Z">
        <w:del w:id="272" w:author="杨薇" w:date="2025-02-07T16:01:00Z">
          <w:r>
            <w:rPr>
              <w:rFonts w:hint="eastAsia" w:ascii="仿宋_GB2312" w:hAnsi="黑体" w:eastAsia="仿宋_GB2312" w:cs="仿宋_GB2312"/>
              <w:sz w:val="32"/>
              <w:szCs w:val="32"/>
              <w:highlight w:val="none"/>
              <w:lang w:val="en-US" w:eastAsia="zh-CN"/>
            </w:rPr>
            <w:delText>503.57</w:delText>
          </w:r>
        </w:del>
      </w:ins>
      <w:ins w:id="273" w:author="杨秋霞" w:date="2024-01-30T10:43:00Z">
        <w:r>
          <w:rPr>
            <w:rFonts w:hint="eastAsia" w:ascii="仿宋_GB2312" w:hAnsi="黑体" w:eastAsia="仿宋_GB2312"/>
            <w:sz w:val="32"/>
            <w:szCs w:val="32"/>
            <w:highlight w:val="none"/>
          </w:rPr>
          <w:t>万元、</w:t>
        </w:r>
      </w:ins>
      <w:ins w:id="274" w:author="杨秋霞" w:date="2024-01-30T10:43:00Z">
        <w:r>
          <w:rPr>
            <w:rFonts w:hint="eastAsia" w:ascii="仿宋_GB2312" w:hAnsi="黑体" w:eastAsia="仿宋_GB2312"/>
            <w:sz w:val="32"/>
            <w:szCs w:val="32"/>
            <w:highlight w:val="none"/>
            <w:lang w:eastAsia="zh-CN"/>
          </w:rPr>
          <w:t>卫生健康支出</w:t>
        </w:r>
      </w:ins>
      <w:ins w:id="275" w:author="杨薇" w:date="2025-02-07T16:01:00Z">
        <w:r>
          <w:rPr>
            <w:rFonts w:hint="eastAsia" w:ascii="仿宋_GB2312" w:hAnsi="黑体" w:eastAsia="仿宋_GB2312"/>
            <w:sz w:val="32"/>
            <w:szCs w:val="32"/>
            <w:rPrChange w:id="276" w:author="杨薇" w:date="2025-02-07T16:01:00Z">
              <w:rPr>
                <w:rFonts w:hint="eastAsia"/>
              </w:rPr>
            </w:rPrChange>
          </w:rPr>
          <w:t>238.43</w:t>
        </w:r>
      </w:ins>
      <w:ins w:id="277" w:author="杨秋霞" w:date="2024-01-30T10:44:00Z">
        <w:del w:id="278" w:author="杨薇" w:date="2025-02-07T16:01:00Z">
          <w:r>
            <w:rPr>
              <w:rFonts w:hint="eastAsia" w:ascii="仿宋_GB2312" w:hAnsi="黑体" w:eastAsia="仿宋_GB2312"/>
              <w:sz w:val="32"/>
              <w:szCs w:val="32"/>
              <w:highlight w:val="none"/>
              <w:lang w:val="en-US" w:eastAsia="zh-CN"/>
            </w:rPr>
            <w:delText>258.10</w:delText>
          </w:r>
        </w:del>
      </w:ins>
      <w:ins w:id="279" w:author="杨秋霞" w:date="2024-01-30T10:43:00Z">
        <w:r>
          <w:rPr>
            <w:rFonts w:hint="eastAsia" w:ascii="仿宋_GB2312" w:hAnsi="黑体" w:eastAsia="仿宋_GB2312"/>
            <w:sz w:val="32"/>
            <w:szCs w:val="32"/>
            <w:highlight w:val="none"/>
          </w:rPr>
          <w:t>万元、</w:t>
        </w:r>
      </w:ins>
      <w:ins w:id="280" w:author="杨秋霞" w:date="2024-01-30T10:43:00Z">
        <w:r>
          <w:rPr>
            <w:rFonts w:hint="eastAsia" w:ascii="仿宋_GB2312" w:hAnsi="黑体" w:eastAsia="仿宋_GB2312"/>
            <w:sz w:val="32"/>
            <w:szCs w:val="32"/>
            <w:highlight w:val="none"/>
            <w:lang w:eastAsia="zh-CN"/>
          </w:rPr>
          <w:t>住房保障支出</w:t>
        </w:r>
      </w:ins>
      <w:ins w:id="281" w:author="杨薇" w:date="2025-02-07T16:02:00Z">
        <w:r>
          <w:rPr>
            <w:rFonts w:hint="eastAsia" w:ascii="仿宋_GB2312" w:hAnsi="黑体" w:eastAsia="仿宋_GB2312"/>
            <w:sz w:val="32"/>
            <w:szCs w:val="32"/>
            <w:rPrChange w:id="282" w:author="杨薇" w:date="2025-02-07T16:02:00Z">
              <w:rPr>
                <w:rFonts w:hint="eastAsia"/>
              </w:rPr>
            </w:rPrChange>
          </w:rPr>
          <w:t>145.76</w:t>
        </w:r>
      </w:ins>
      <w:ins w:id="283" w:author="杨秋霞" w:date="2024-01-30T10:44:00Z">
        <w:del w:id="284" w:author="杨薇" w:date="2025-02-07T16:02:00Z">
          <w:r>
            <w:rPr>
              <w:rFonts w:hint="eastAsia" w:ascii="仿宋_GB2312" w:hAnsi="黑体" w:eastAsia="仿宋_GB2312"/>
              <w:sz w:val="32"/>
              <w:szCs w:val="32"/>
              <w:highlight w:val="none"/>
              <w:lang w:val="en-US" w:eastAsia="zh-CN"/>
            </w:rPr>
            <w:delText>124.63</w:delText>
          </w:r>
        </w:del>
      </w:ins>
      <w:ins w:id="285" w:author="杨秋霞" w:date="2024-01-30T10:43:00Z">
        <w:r>
          <w:rPr>
            <w:rFonts w:hint="eastAsia" w:ascii="仿宋_GB2312" w:hAnsi="黑体" w:eastAsia="仿宋_GB2312"/>
            <w:sz w:val="32"/>
            <w:szCs w:val="32"/>
            <w:highlight w:val="none"/>
            <w:lang w:val="en-US" w:eastAsia="zh-CN"/>
          </w:rPr>
          <w:t>万元</w:t>
        </w:r>
      </w:ins>
      <w:ins w:id="286" w:author="杨秋霞" w:date="2024-01-30T10:43:00Z">
        <w:del w:id="287" w:author="刘畅" w:date="2024-01-30T16:34:00Z">
          <w:r>
            <w:rPr>
              <w:rFonts w:hint="eastAsia" w:ascii="仿宋_GB2312" w:hAnsi="黑体" w:eastAsia="仿宋_GB2312"/>
              <w:sz w:val="32"/>
              <w:szCs w:val="32"/>
              <w:highlight w:val="none"/>
            </w:rPr>
            <w:delText>，结转下年</w:delText>
          </w:r>
        </w:del>
      </w:ins>
      <w:ins w:id="288" w:author="杨秋霞" w:date="2024-01-30T10:43:00Z">
        <w:del w:id="289" w:author="刘畅" w:date="2024-01-30T16:34:00Z">
          <w:r>
            <w:rPr>
              <w:rFonts w:hint="eastAsia" w:ascii="仿宋_GB2312" w:hAnsi="黑体" w:eastAsia="仿宋_GB2312" w:cs="仿宋_GB2312"/>
              <w:sz w:val="32"/>
              <w:szCs w:val="32"/>
              <w:highlight w:val="none"/>
              <w:lang w:val="en-US" w:eastAsia="zh-CN"/>
            </w:rPr>
            <w:delText>0</w:delText>
          </w:r>
        </w:del>
      </w:ins>
      <w:ins w:id="290" w:author="杨秋霞" w:date="2024-01-30T10:43:00Z">
        <w:del w:id="291" w:author="刘畅" w:date="2024-01-30T16:34:00Z">
          <w:r>
            <w:rPr>
              <w:rFonts w:hint="eastAsia" w:ascii="仿宋_GB2312" w:hAnsi="黑体" w:eastAsia="仿宋_GB2312"/>
              <w:sz w:val="32"/>
              <w:szCs w:val="32"/>
              <w:highlight w:val="none"/>
            </w:rPr>
            <w:delText>万元</w:delText>
          </w:r>
        </w:del>
      </w:ins>
      <w:ins w:id="292" w:author="杨秋霞" w:date="2024-01-30T10:43:00Z">
        <w:r>
          <w:rPr>
            <w:rFonts w:hint="eastAsia" w:ascii="仿宋_GB2312" w:hAnsi="黑体" w:eastAsia="仿宋_GB2312"/>
            <w:sz w:val="32"/>
            <w:szCs w:val="32"/>
            <w:highlight w:val="none"/>
          </w:rPr>
          <w:t>。</w:t>
        </w:r>
      </w:ins>
      <w:del w:id="293" w:author="杨秋霞" w:date="2024-01-30T10:43:00Z">
        <w:r>
          <w:rPr>
            <w:rFonts w:hint="eastAsia" w:ascii="仿宋_GB2312" w:hAnsi="黑体" w:eastAsia="仿宋_GB2312"/>
            <w:sz w:val="32"/>
            <w:szCs w:val="32"/>
          </w:rPr>
          <w:delText>包括一般公共服务支出</w:delText>
        </w:r>
      </w:del>
      <w:del w:id="294" w:author="杨秋霞" w:date="2024-01-30T10:43:00Z">
        <w:r>
          <w:rPr>
            <w:rFonts w:hint="eastAsia" w:ascii="仿宋_GB2312" w:hAnsi="黑体" w:eastAsia="仿宋_GB2312" w:cs="仿宋_GB2312"/>
            <w:sz w:val="32"/>
            <w:szCs w:val="32"/>
          </w:rPr>
          <w:delText>××</w:delText>
        </w:r>
      </w:del>
      <w:del w:id="295" w:author="杨秋霞" w:date="2024-01-30T10:43:00Z">
        <w:r>
          <w:rPr>
            <w:rFonts w:hint="eastAsia" w:ascii="仿宋_GB2312" w:hAnsi="黑体" w:eastAsia="仿宋_GB2312"/>
            <w:sz w:val="32"/>
            <w:szCs w:val="32"/>
          </w:rPr>
          <w:delText>万元、外交支出</w:delText>
        </w:r>
      </w:del>
      <w:del w:id="296" w:author="杨秋霞" w:date="2024-01-30T10:43:00Z">
        <w:r>
          <w:rPr>
            <w:rFonts w:hint="eastAsia" w:ascii="仿宋_GB2312" w:hAnsi="黑体" w:eastAsia="仿宋_GB2312" w:cs="仿宋_GB2312"/>
            <w:sz w:val="32"/>
            <w:szCs w:val="32"/>
          </w:rPr>
          <w:delText>××</w:delText>
        </w:r>
      </w:del>
      <w:del w:id="297" w:author="杨秋霞" w:date="2024-01-30T10:43:00Z">
        <w:r>
          <w:rPr>
            <w:rFonts w:hint="eastAsia" w:ascii="仿宋_GB2312" w:hAnsi="黑体" w:eastAsia="仿宋_GB2312"/>
            <w:sz w:val="32"/>
            <w:szCs w:val="32"/>
          </w:rPr>
          <w:delText>万元、国防支出</w:delText>
        </w:r>
      </w:del>
      <w:del w:id="298" w:author="杨秋霞" w:date="2024-01-30T10:43:00Z">
        <w:r>
          <w:rPr>
            <w:rFonts w:hint="eastAsia" w:ascii="仿宋_GB2312" w:hAnsi="黑体" w:eastAsia="仿宋_GB2312" w:cs="仿宋_GB2312"/>
            <w:sz w:val="32"/>
            <w:szCs w:val="32"/>
          </w:rPr>
          <w:delText>××</w:delText>
        </w:r>
      </w:del>
      <w:del w:id="299" w:author="杨秋霞" w:date="2024-01-30T10:43:00Z">
        <w:r>
          <w:rPr>
            <w:rFonts w:hint="eastAsia" w:ascii="仿宋_GB2312" w:hAnsi="黑体" w:eastAsia="仿宋_GB2312"/>
            <w:sz w:val="32"/>
            <w:szCs w:val="32"/>
          </w:rPr>
          <w:delText>万元、</w:delText>
        </w:r>
      </w:del>
      <w:del w:id="300" w:author="杨秋霞" w:date="2024-01-30T10:43:00Z">
        <w:r>
          <w:rPr>
            <w:rFonts w:ascii="仿宋_GB2312" w:hAnsi="黑体" w:eastAsia="仿宋_GB2312"/>
            <w:sz w:val="32"/>
            <w:szCs w:val="32"/>
          </w:rPr>
          <w:delText>……</w:delText>
        </w:r>
      </w:del>
      <w:del w:id="301" w:author="杨秋霞" w:date="2024-01-30T10:43:00Z">
        <w:r>
          <w:rPr>
            <w:rFonts w:hint="eastAsia" w:ascii="仿宋_GB2312" w:hAnsi="黑体" w:eastAsia="仿宋_GB2312"/>
            <w:sz w:val="32"/>
            <w:szCs w:val="32"/>
          </w:rPr>
          <w:delText>，结转下年</w:delText>
        </w:r>
      </w:del>
      <w:del w:id="302" w:author="杨秋霞" w:date="2024-01-30T10:43:00Z">
        <w:r>
          <w:rPr>
            <w:rFonts w:hint="eastAsia" w:ascii="仿宋_GB2312" w:hAnsi="黑体" w:eastAsia="仿宋_GB2312" w:cs="仿宋_GB2312"/>
            <w:sz w:val="32"/>
            <w:szCs w:val="32"/>
          </w:rPr>
          <w:delText>××</w:delText>
        </w:r>
      </w:del>
      <w:del w:id="303" w:author="杨秋霞" w:date="2024-01-30T10:43:00Z">
        <w:r>
          <w:rPr>
            <w:rFonts w:hint="eastAsia" w:ascii="仿宋_GB2312" w:hAnsi="黑体" w:eastAsia="仿宋_GB2312"/>
            <w:sz w:val="32"/>
            <w:szCs w:val="32"/>
          </w:rPr>
          <w:delText>万元。</w:delText>
        </w:r>
      </w:del>
    </w:p>
    <w:p>
      <w:pPr>
        <w:ind w:firstLine="640"/>
        <w:jc w:val="left"/>
        <w:rPr>
          <w:rFonts w:ascii="黑体" w:hAnsi="黑体" w:eastAsia="黑体"/>
          <w:sz w:val="32"/>
          <w:szCs w:val="32"/>
        </w:rPr>
      </w:pPr>
      <w:r>
        <w:rPr>
          <w:rFonts w:hint="eastAsia" w:ascii="黑体" w:hAnsi="黑体" w:eastAsia="黑体"/>
          <w:sz w:val="32"/>
          <w:szCs w:val="32"/>
        </w:rPr>
        <w:t>二、关于</w:t>
      </w:r>
      <w:ins w:id="304" w:author="杨秋霞" w:date="2024-01-30T10:32:00Z">
        <w:r>
          <w:rPr>
            <w:rFonts w:hint="eastAsia" w:ascii="黑体" w:hAnsi="黑体" w:eastAsia="黑体" w:cs="黑体"/>
            <w:sz w:val="32"/>
            <w:szCs w:val="32"/>
            <w:lang w:eastAsia="zh-CN"/>
          </w:rPr>
          <w:t>三亚市会计管理中心（三亚市财政国库支付局）</w:t>
        </w:r>
      </w:ins>
      <w:del w:id="305" w:author="杨秋霞" w:date="2024-01-30T10:32:00Z">
        <w:r>
          <w:rPr>
            <w:rFonts w:hint="eastAsia" w:ascii="黑体" w:hAnsi="黑体" w:eastAsia="黑体" w:cs="黑体"/>
            <w:sz w:val="32"/>
            <w:szCs w:val="32"/>
            <w:lang w:val="en-US"/>
            <w:rPrChange w:id="306" w:author="杨秋霞" w:date="2024-01-30T10:32:00Z">
              <w:rPr>
                <w:rFonts w:hint="default" w:ascii="仿宋_GB2312" w:hAnsi="黑体" w:eastAsia="仿宋_GB2312" w:cs="仿宋_GB2312"/>
                <w:sz w:val="32"/>
                <w:szCs w:val="32"/>
                <w:lang w:val="en-US"/>
              </w:rPr>
            </w:rPrChange>
          </w:rPr>
          <w:delText>××</w:delText>
        </w:r>
      </w:del>
      <w:del w:id="307" w:author="杨秋霞" w:date="2024-01-30T10:32:00Z">
        <w:r>
          <w:rPr>
            <w:rFonts w:hint="eastAsia" w:ascii="黑体" w:hAnsi="黑体" w:eastAsia="黑体"/>
            <w:sz w:val="32"/>
            <w:szCs w:val="32"/>
            <w:lang w:val="en-US"/>
            <w:rPrChange w:id="308" w:author="杨秋霞" w:date="2024-01-30T10:32:00Z">
              <w:rPr>
                <w:rFonts w:hint="default" w:ascii="黑体" w:hAnsi="黑体" w:eastAsia="黑体"/>
                <w:sz w:val="32"/>
                <w:szCs w:val="32"/>
                <w:lang w:val="en-US"/>
              </w:rPr>
            </w:rPrChange>
          </w:rPr>
          <w:delText>（部门或单位）</w:delText>
        </w:r>
      </w:del>
      <w:del w:id="309" w:author="杨秋霞" w:date="2024-01-30T10:32:00Z">
        <w:r>
          <w:rPr>
            <w:rFonts w:hint="eastAsia" w:ascii="黑体" w:hAnsi="黑体" w:eastAsia="黑体" w:cs="黑体"/>
            <w:sz w:val="32"/>
            <w:szCs w:val="32"/>
            <w:lang w:val="en-US"/>
            <w:rPrChange w:id="310" w:author="杨秋霞" w:date="2024-01-30T10:32:00Z">
              <w:rPr>
                <w:rFonts w:hint="default" w:ascii="仿宋_GB2312" w:hAnsi="黑体" w:eastAsia="仿宋_GB2312" w:cs="仿宋_GB2312"/>
                <w:sz w:val="32"/>
                <w:szCs w:val="32"/>
                <w:lang w:val="en-US"/>
              </w:rPr>
            </w:rPrChange>
          </w:rPr>
          <w:delText>××</w:delText>
        </w:r>
      </w:del>
      <w:ins w:id="311" w:author="杨秋霞" w:date="2024-01-30T10:32:00Z">
        <w:r>
          <w:rPr>
            <w:rFonts w:hint="eastAsia" w:ascii="黑体" w:hAnsi="黑体" w:eastAsia="黑体" w:cs="黑体"/>
            <w:sz w:val="32"/>
            <w:szCs w:val="32"/>
            <w:lang w:val="en-US" w:eastAsia="zh-CN"/>
            <w:rPrChange w:id="312" w:author="杨秋霞" w:date="2024-01-30T10:32:00Z">
              <w:rPr>
                <w:rFonts w:hint="eastAsia" w:ascii="仿宋_GB2312" w:hAnsi="黑体" w:eastAsia="仿宋_GB2312" w:cs="仿宋_GB2312"/>
                <w:sz w:val="32"/>
                <w:szCs w:val="32"/>
                <w:lang w:val="en-US" w:eastAsia="zh-CN"/>
              </w:rPr>
            </w:rPrChange>
          </w:rPr>
          <w:t>20</w:t>
        </w:r>
      </w:ins>
      <w:ins w:id="313" w:author="杨秋霞" w:date="2024-01-30T10:32:00Z">
        <w:r>
          <w:rPr>
            <w:rFonts w:hint="eastAsia" w:ascii="黑体" w:hAnsi="黑体" w:eastAsia="黑体" w:cs="黑体"/>
            <w:sz w:val="32"/>
            <w:szCs w:val="32"/>
            <w:lang w:val="en-US" w:eastAsia="zh-CN"/>
            <w:rPrChange w:id="314" w:author="杨秋霞" w:date="2024-01-30T10:32:00Z">
              <w:rPr>
                <w:rFonts w:hint="eastAsia" w:ascii="仿宋_GB2312" w:hAnsi="黑体" w:eastAsia="仿宋_GB2312" w:cs="仿宋_GB2312"/>
                <w:sz w:val="32"/>
                <w:szCs w:val="32"/>
                <w:lang w:val="en-US" w:eastAsia="zh-CN"/>
              </w:rPr>
            </w:rPrChange>
          </w:rPr>
          <w:t>2</w:t>
        </w:r>
      </w:ins>
      <w:ins w:id="315" w:author="杨秋霞" w:date="2024-01-30T10:32:00Z">
        <w:del w:id="316" w:author="杨薇" w:date="2025-02-07T16:02:00Z">
          <w:r>
            <w:rPr>
              <w:rFonts w:hint="eastAsia" w:ascii="黑体" w:hAnsi="黑体" w:eastAsia="黑体" w:cs="黑体"/>
              <w:sz w:val="32"/>
              <w:szCs w:val="32"/>
              <w:lang w:val="en-US" w:eastAsia="zh-CN"/>
              <w:rPrChange w:id="317" w:author="杨秋霞" w:date="2024-01-30T10:32:00Z">
                <w:rPr>
                  <w:rFonts w:hint="eastAsia" w:ascii="仿宋_GB2312" w:hAnsi="黑体" w:eastAsia="仿宋_GB2312" w:cs="仿宋_GB2312"/>
                  <w:sz w:val="32"/>
                  <w:szCs w:val="32"/>
                  <w:lang w:val="en-US" w:eastAsia="zh-CN"/>
                </w:rPr>
              </w:rPrChange>
            </w:rPr>
            <w:delText>4</w:delText>
          </w:r>
        </w:del>
      </w:ins>
      <w:ins w:id="318" w:author="杨薇" w:date="2025-02-07T16:02:00Z">
        <w:r>
          <w:rPr>
            <w:rFonts w:hint="eastAsia" w:ascii="黑体" w:hAnsi="黑体" w:eastAsia="黑体" w:cs="黑体"/>
            <w:sz w:val="32"/>
            <w:szCs w:val="32"/>
            <w:lang w:val="en-US" w:eastAsia="zh-CN"/>
          </w:rPr>
          <w:t>5</w:t>
        </w:r>
      </w:ins>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color w:val="FF0000"/>
          <w:sz w:val="32"/>
          <w:szCs w:val="32"/>
          <w:rPrChange w:id="319" w:author="杨秋霞" w:date="2024-01-30T10:47:00Z">
            <w:rPr>
              <w:rFonts w:ascii="仿宋_GB2312" w:hAnsi="黑体" w:eastAsia="仿宋_GB2312"/>
              <w:sz w:val="32"/>
              <w:szCs w:val="32"/>
            </w:rPr>
          </w:rPrChange>
        </w:rPr>
      </w:pPr>
      <w:ins w:id="320" w:author="杨秋霞" w:date="2024-01-30T10:32:00Z">
        <w:r>
          <w:rPr>
            <w:rFonts w:hint="eastAsia" w:ascii="仿宋_GB2312" w:hAnsi="黑体" w:eastAsia="仿宋_GB2312" w:cs="仿宋_GB2312"/>
            <w:sz w:val="32"/>
            <w:szCs w:val="32"/>
            <w:lang w:eastAsia="zh-CN"/>
          </w:rPr>
          <w:t>三亚市会计管理中心（三亚市财政国库支付局）</w:t>
        </w:r>
      </w:ins>
      <w:del w:id="321" w:author="杨秋霞" w:date="2024-01-30T10:32:00Z">
        <w:r>
          <w:rPr>
            <w:rFonts w:hint="default" w:ascii="仿宋_GB2312" w:hAnsi="黑体" w:eastAsia="仿宋_GB2312" w:cs="仿宋_GB2312"/>
            <w:sz w:val="32"/>
            <w:szCs w:val="32"/>
            <w:lang w:val="en-US"/>
          </w:rPr>
          <w:delText>××</w:delText>
        </w:r>
      </w:del>
      <w:ins w:id="322" w:author="杨秋霞" w:date="2024-01-30T10:32:00Z">
        <w:r>
          <w:rPr>
            <w:rFonts w:hint="eastAsia" w:ascii="仿宋_GB2312" w:hAnsi="黑体" w:eastAsia="仿宋_GB2312" w:cs="仿宋_GB2312"/>
            <w:sz w:val="32"/>
            <w:szCs w:val="32"/>
            <w:lang w:val="en-US" w:eastAsia="zh-CN"/>
          </w:rPr>
          <w:t>202</w:t>
        </w:r>
      </w:ins>
      <w:ins w:id="323" w:author="杨秋霞" w:date="2024-01-30T10:32:00Z">
        <w:del w:id="324" w:author="杨薇" w:date="2025-02-07T16:02:00Z">
          <w:r>
            <w:rPr>
              <w:rFonts w:hint="eastAsia" w:ascii="仿宋_GB2312" w:hAnsi="黑体" w:eastAsia="仿宋_GB2312" w:cs="仿宋_GB2312"/>
              <w:sz w:val="32"/>
              <w:szCs w:val="32"/>
              <w:lang w:val="en-US" w:eastAsia="zh-CN"/>
            </w:rPr>
            <w:delText>4</w:delText>
          </w:r>
        </w:del>
      </w:ins>
      <w:ins w:id="325" w:author="杨薇" w:date="2025-02-07T16:02:00Z">
        <w:r>
          <w:rPr>
            <w:rFonts w:hint="eastAsia" w:ascii="仿宋_GB2312" w:hAnsi="黑体" w:eastAsia="仿宋_GB2312" w:cs="仿宋_GB2312"/>
            <w:sz w:val="32"/>
            <w:szCs w:val="32"/>
            <w:lang w:val="en-US" w:eastAsia="zh-CN"/>
          </w:rPr>
          <w:t>5</w:t>
        </w:r>
      </w:ins>
      <w:r>
        <w:rPr>
          <w:rFonts w:hint="eastAsia" w:ascii="仿宋_GB2312" w:hAnsi="黑体" w:eastAsia="仿宋_GB2312"/>
          <w:sz w:val="32"/>
          <w:szCs w:val="32"/>
        </w:rPr>
        <w:t>年一般公共预算当年拨款</w:t>
      </w:r>
      <w:ins w:id="326" w:author="杨薇" w:date="2025-02-07T16:02:00Z">
        <w:r>
          <w:rPr>
            <w:rFonts w:hint="eastAsia" w:ascii="仿宋_GB2312" w:hAnsi="黑体" w:eastAsia="仿宋_GB2312" w:cs="仿宋_GB2312"/>
            <w:sz w:val="32"/>
            <w:szCs w:val="32"/>
            <w:rPrChange w:id="327" w:author="杨薇" w:date="2025-02-07T16:02:00Z">
              <w:rPr>
                <w:rFonts w:hint="eastAsia"/>
              </w:rPr>
            </w:rPrChange>
          </w:rPr>
          <w:t>2,313.65</w:t>
        </w:r>
      </w:ins>
      <w:ins w:id="328" w:author="杨秋霞" w:date="2024-01-30T10:45:00Z">
        <w:del w:id="329" w:author="杨薇" w:date="2025-02-07T16:02:00Z">
          <w:r>
            <w:rPr>
              <w:rFonts w:hint="eastAsia" w:ascii="仿宋_GB2312" w:hAnsi="黑体" w:eastAsia="仿宋_GB2312" w:cs="仿宋_GB2312"/>
              <w:sz w:val="32"/>
              <w:szCs w:val="32"/>
            </w:rPr>
            <w:delText>2,403.55</w:delText>
          </w:r>
        </w:del>
      </w:ins>
      <w:del w:id="330" w:author="杨秋霞" w:date="2024-01-30T10:45:00Z">
        <w:r>
          <w:rPr>
            <w:rFonts w:hint="eastAsia" w:ascii="仿宋_GB2312" w:hAnsi="黑体" w:eastAsia="仿宋_GB2312" w:cs="仿宋_GB2312"/>
            <w:sz w:val="32"/>
            <w:szCs w:val="32"/>
          </w:rPr>
          <w:delText>××</w:delText>
        </w:r>
      </w:del>
      <w:r>
        <w:rPr>
          <w:rFonts w:hint="eastAsia" w:ascii="仿宋_GB2312" w:hAnsi="黑体" w:eastAsia="仿宋_GB2312"/>
          <w:sz w:val="32"/>
          <w:szCs w:val="32"/>
        </w:rPr>
        <w:t>万元，比上年预算数</w:t>
      </w:r>
      <w:del w:id="331" w:author="杨薇" w:date="2025-02-07T16:03:00Z">
        <w:r>
          <w:rPr>
            <w:rFonts w:hint="eastAsia" w:ascii="仿宋_GB2312" w:hAnsi="黑体" w:eastAsia="仿宋_GB2312" w:cs="仿宋_GB2312"/>
            <w:sz w:val="32"/>
            <w:szCs w:val="32"/>
          </w:rPr>
          <w:delText>增加</w:delText>
        </w:r>
      </w:del>
      <w:del w:id="332" w:author="杨薇" w:date="2025-02-07T16:03:00Z">
        <w:r>
          <w:rPr>
            <w:rFonts w:hint="default" w:ascii="仿宋_GB2312" w:hAnsi="黑体" w:eastAsia="仿宋_GB2312" w:cs="仿宋_GB2312"/>
            <w:sz w:val="32"/>
            <w:szCs w:val="32"/>
            <w:lang w:val="en-US"/>
          </w:rPr>
          <w:delText>/减少/持平××</w:delText>
        </w:r>
      </w:del>
      <w:ins w:id="333" w:author="杨秋霞" w:date="2024-01-30T10:46:00Z">
        <w:del w:id="334" w:author="杨薇" w:date="2025-02-07T16:03:00Z">
          <w:r>
            <w:rPr>
              <w:rFonts w:hint="eastAsia" w:ascii="仿宋_GB2312" w:hAnsi="黑体" w:eastAsia="仿宋_GB2312" w:cs="仿宋_GB2312"/>
              <w:sz w:val="32"/>
              <w:szCs w:val="32"/>
              <w:lang w:val="en-US" w:eastAsia="zh-CN"/>
            </w:rPr>
            <w:delText>77.84</w:delText>
          </w:r>
        </w:del>
      </w:ins>
      <w:ins w:id="335" w:author="杨薇" w:date="2025-02-07T16:03:00Z">
        <w:r>
          <w:rPr>
            <w:rFonts w:hint="eastAsia" w:ascii="仿宋_GB2312" w:hAnsi="黑体" w:eastAsia="仿宋_GB2312" w:cs="仿宋_GB2312"/>
            <w:sz w:val="32"/>
            <w:szCs w:val="32"/>
            <w:lang w:eastAsia="zh-CN"/>
          </w:rPr>
          <w:t>减少</w:t>
        </w:r>
      </w:ins>
      <w:ins w:id="336" w:author="杨薇" w:date="2025-02-07T16:03:00Z">
        <w:r>
          <w:rPr>
            <w:rFonts w:hint="eastAsia" w:ascii="仿宋_GB2312" w:hAnsi="黑体" w:eastAsia="仿宋_GB2312" w:cs="仿宋_GB2312"/>
            <w:sz w:val="32"/>
            <w:szCs w:val="32"/>
            <w:lang w:val="en-US" w:eastAsia="zh-CN"/>
          </w:rPr>
          <w:t>89.9</w:t>
        </w:r>
      </w:ins>
      <w:r>
        <w:rPr>
          <w:rFonts w:hint="eastAsia" w:ascii="仿宋_GB2312" w:hAnsi="黑体" w:eastAsia="仿宋_GB2312"/>
          <w:sz w:val="32"/>
          <w:szCs w:val="32"/>
        </w:rPr>
        <w:t>万元，</w:t>
      </w:r>
      <w:r>
        <w:rPr>
          <w:rFonts w:hint="eastAsia" w:ascii="仿宋_GB2312" w:hAnsi="黑体" w:eastAsia="仿宋_GB2312"/>
          <w:color w:val="auto"/>
          <w:sz w:val="32"/>
          <w:szCs w:val="32"/>
          <w:rPrChange w:id="337" w:author="刘畅" w:date="2024-01-30T16:35:00Z">
            <w:rPr>
              <w:rFonts w:hint="eastAsia" w:ascii="仿宋_GB2312" w:hAnsi="黑体" w:eastAsia="仿宋_GB2312"/>
              <w:sz w:val="32"/>
              <w:szCs w:val="32"/>
            </w:rPr>
          </w:rPrChange>
        </w:rPr>
        <w:t>主要</w:t>
      </w:r>
      <w:ins w:id="338" w:author="刘畅" w:date="2024-01-30T16:35:00Z">
        <w:r>
          <w:rPr>
            <w:rFonts w:hint="eastAsia" w:ascii="仿宋_GB2312" w:hAnsi="黑体" w:eastAsia="仿宋_GB2312"/>
            <w:color w:val="auto"/>
            <w:sz w:val="32"/>
            <w:szCs w:val="32"/>
            <w:lang w:eastAsia="zh-CN"/>
            <w:rPrChange w:id="339" w:author="刘畅" w:date="2024-01-30T16:35:00Z">
              <w:rPr>
                <w:rFonts w:hint="eastAsia" w:ascii="仿宋_GB2312" w:hAnsi="黑体" w:eastAsia="仿宋_GB2312"/>
                <w:color w:val="FF0000"/>
                <w:sz w:val="32"/>
                <w:szCs w:val="32"/>
                <w:lang w:eastAsia="zh-CN"/>
              </w:rPr>
            </w:rPrChange>
          </w:rPr>
          <w:t>是</w:t>
        </w:r>
      </w:ins>
      <w:ins w:id="340" w:author="刘畅" w:date="2024-01-30T16:41:00Z">
        <w:r>
          <w:rPr>
            <w:rFonts w:hint="eastAsia" w:ascii="仿宋_GB2312" w:hAnsi="黑体" w:eastAsia="仿宋_GB2312"/>
            <w:color w:val="auto"/>
            <w:sz w:val="32"/>
            <w:szCs w:val="32"/>
            <w:lang w:eastAsia="zh-CN"/>
          </w:rPr>
          <w:t>因为</w:t>
        </w:r>
      </w:ins>
      <w:ins w:id="341" w:author="刘畅" w:date="2024-01-30T16:35:00Z">
        <w:del w:id="342" w:author="杨薇" w:date="2025-02-07T16:03:00Z">
          <w:r>
            <w:rPr>
              <w:rFonts w:hint="eastAsia" w:ascii="仿宋_GB2312" w:hAnsi="黑体" w:eastAsia="仿宋_GB2312"/>
              <w:color w:val="auto"/>
              <w:sz w:val="32"/>
              <w:szCs w:val="32"/>
              <w:lang w:eastAsia="zh-CN"/>
              <w:rPrChange w:id="343" w:author="刘畅" w:date="2024-01-30T16:35:00Z">
                <w:rPr>
                  <w:rFonts w:hint="eastAsia" w:ascii="仿宋_GB2312" w:hAnsi="黑体" w:eastAsia="仿宋_GB2312"/>
                  <w:color w:val="FF0000"/>
                  <w:sz w:val="32"/>
                  <w:szCs w:val="32"/>
                  <w:lang w:eastAsia="zh-CN"/>
                </w:rPr>
              </w:rPrChange>
            </w:rPr>
            <w:delText>新招录</w:delText>
          </w:r>
        </w:del>
      </w:ins>
      <w:ins w:id="344" w:author="刘畅" w:date="2024-01-30T16:35:00Z">
        <w:del w:id="345" w:author="杨薇" w:date="2025-02-07T16:03:00Z">
          <w:r>
            <w:rPr>
              <w:rFonts w:hint="eastAsia" w:ascii="仿宋_GB2312" w:hAnsi="黑体" w:eastAsia="仿宋_GB2312"/>
              <w:color w:val="auto"/>
              <w:sz w:val="32"/>
              <w:szCs w:val="32"/>
              <w:lang w:val="en-US" w:eastAsia="zh-CN"/>
              <w:rPrChange w:id="346" w:author="刘畅" w:date="2024-01-30T16:35:00Z">
                <w:rPr>
                  <w:rFonts w:hint="eastAsia" w:ascii="仿宋_GB2312" w:hAnsi="黑体" w:eastAsia="仿宋_GB2312"/>
                  <w:color w:val="FF0000"/>
                  <w:sz w:val="32"/>
                  <w:szCs w:val="32"/>
                  <w:lang w:val="en-US" w:eastAsia="zh-CN"/>
                </w:rPr>
              </w:rPrChange>
            </w:rPr>
            <w:delText>10</w:delText>
          </w:r>
        </w:del>
      </w:ins>
      <w:ins w:id="347" w:author="刘畅" w:date="2024-01-30T16:35:00Z">
        <w:del w:id="348" w:author="杨薇" w:date="2025-02-07T16:03:00Z">
          <w:r>
            <w:rPr>
              <w:rFonts w:hint="eastAsia" w:ascii="仿宋_GB2312" w:hAnsi="黑体" w:eastAsia="仿宋_GB2312"/>
              <w:color w:val="auto"/>
              <w:sz w:val="32"/>
              <w:szCs w:val="32"/>
              <w:lang w:val="en-US" w:eastAsia="zh-CN"/>
              <w:rPrChange w:id="349" w:author="刘畅" w:date="2024-01-30T16:35:00Z">
                <w:rPr>
                  <w:rFonts w:hint="eastAsia" w:ascii="仿宋_GB2312" w:hAnsi="黑体" w:eastAsia="仿宋_GB2312"/>
                  <w:color w:val="FF0000"/>
                  <w:sz w:val="32"/>
                  <w:szCs w:val="32"/>
                  <w:lang w:val="en-US" w:eastAsia="zh-CN"/>
                </w:rPr>
              </w:rPrChange>
            </w:rPr>
            <w:delText>名</w:delText>
          </w:r>
        </w:del>
      </w:ins>
      <w:ins w:id="350" w:author="刘畅" w:date="2024-01-30T16:35:00Z">
        <w:del w:id="351" w:author="杨薇" w:date="2025-02-07T16:03:00Z">
          <w:r>
            <w:rPr>
              <w:rFonts w:hint="eastAsia" w:ascii="仿宋_GB2312" w:hAnsi="黑体" w:eastAsia="仿宋_GB2312"/>
              <w:color w:val="auto"/>
              <w:sz w:val="32"/>
              <w:szCs w:val="32"/>
              <w:lang w:val="en-US" w:eastAsia="zh-CN"/>
              <w:rPrChange w:id="352" w:author="刘畅" w:date="2024-01-30T16:35:00Z">
                <w:rPr>
                  <w:rFonts w:hint="eastAsia" w:ascii="仿宋_GB2312" w:hAnsi="黑体" w:eastAsia="仿宋_GB2312"/>
                  <w:color w:val="FF0000"/>
                  <w:sz w:val="32"/>
                  <w:szCs w:val="32"/>
                  <w:lang w:val="en-US" w:eastAsia="zh-CN"/>
                </w:rPr>
              </w:rPrChange>
            </w:rPr>
            <w:delText>选调生</w:delText>
          </w:r>
        </w:del>
      </w:ins>
      <w:ins w:id="353" w:author="刘畅" w:date="2024-01-30T16:35:00Z">
        <w:del w:id="354" w:author="杨薇" w:date="2025-02-07T16:03:00Z">
          <w:r>
            <w:rPr>
              <w:rFonts w:hint="eastAsia" w:ascii="仿宋_GB2312" w:hAnsi="黑体" w:eastAsia="仿宋_GB2312"/>
              <w:color w:val="auto"/>
              <w:sz w:val="32"/>
              <w:szCs w:val="32"/>
              <w:lang w:val="en-US" w:eastAsia="zh-CN"/>
              <w:rPrChange w:id="355" w:author="刘畅" w:date="2024-01-30T16:35:00Z">
                <w:rPr>
                  <w:rFonts w:hint="eastAsia" w:ascii="仿宋_GB2312" w:hAnsi="黑体" w:eastAsia="仿宋_GB2312"/>
                  <w:color w:val="FF0000"/>
                  <w:sz w:val="32"/>
                  <w:szCs w:val="32"/>
                  <w:lang w:val="en-US" w:eastAsia="zh-CN"/>
                </w:rPr>
              </w:rPrChange>
            </w:rPr>
            <w:delText>，</w:delText>
          </w:r>
        </w:del>
      </w:ins>
      <w:ins w:id="356" w:author="刘畅" w:date="2024-01-30T16:35:00Z">
        <w:del w:id="357" w:author="杨薇" w:date="2025-02-07T16:03:00Z">
          <w:r>
            <w:rPr>
              <w:rFonts w:hint="eastAsia" w:ascii="仿宋_GB2312" w:hAnsi="黑体" w:eastAsia="仿宋_GB2312"/>
              <w:color w:val="auto"/>
              <w:sz w:val="32"/>
              <w:szCs w:val="32"/>
              <w:lang w:val="en-US" w:eastAsia="zh-CN"/>
              <w:rPrChange w:id="358" w:author="刘畅" w:date="2024-01-30T16:35:00Z">
                <w:rPr>
                  <w:rFonts w:hint="eastAsia" w:ascii="仿宋_GB2312" w:hAnsi="黑体" w:eastAsia="仿宋_GB2312"/>
                  <w:color w:val="FF0000"/>
                  <w:sz w:val="32"/>
                  <w:szCs w:val="32"/>
                  <w:lang w:val="en-US" w:eastAsia="zh-CN"/>
                </w:rPr>
              </w:rPrChange>
            </w:rPr>
            <w:delText>人员</w:delText>
          </w:r>
        </w:del>
      </w:ins>
      <w:ins w:id="359" w:author="刘畅" w:date="2024-01-30T16:35:00Z">
        <w:del w:id="360" w:author="杨薇" w:date="2025-02-07T16:03:00Z">
          <w:r>
            <w:rPr>
              <w:rFonts w:hint="eastAsia" w:ascii="仿宋_GB2312" w:hAnsi="黑体" w:eastAsia="仿宋_GB2312"/>
              <w:color w:val="auto"/>
              <w:sz w:val="32"/>
              <w:szCs w:val="32"/>
              <w:lang w:val="en-US" w:eastAsia="zh-CN"/>
              <w:rPrChange w:id="361" w:author="刘畅" w:date="2024-01-30T16:35:00Z">
                <w:rPr>
                  <w:rFonts w:hint="eastAsia" w:ascii="仿宋_GB2312" w:hAnsi="黑体" w:eastAsia="仿宋_GB2312"/>
                  <w:color w:val="FF0000"/>
                  <w:sz w:val="32"/>
                  <w:szCs w:val="32"/>
                  <w:lang w:val="en-US" w:eastAsia="zh-CN"/>
                </w:rPr>
              </w:rPrChange>
            </w:rPr>
            <w:delText>经费</w:delText>
          </w:r>
        </w:del>
      </w:ins>
      <w:ins w:id="362" w:author="刘畅" w:date="2024-01-30T16:35:00Z">
        <w:del w:id="363" w:author="杨薇" w:date="2025-02-07T16:03:00Z">
          <w:r>
            <w:rPr>
              <w:rFonts w:hint="eastAsia" w:ascii="仿宋_GB2312" w:hAnsi="黑体" w:eastAsia="仿宋_GB2312"/>
              <w:color w:val="auto"/>
              <w:sz w:val="32"/>
              <w:szCs w:val="32"/>
              <w:lang w:val="en-US" w:eastAsia="zh-CN"/>
              <w:rPrChange w:id="364" w:author="刘畅" w:date="2024-01-30T16:35:00Z">
                <w:rPr>
                  <w:rFonts w:hint="eastAsia" w:ascii="仿宋_GB2312" w:hAnsi="黑体" w:eastAsia="仿宋_GB2312"/>
                  <w:color w:val="FF0000"/>
                  <w:sz w:val="32"/>
                  <w:szCs w:val="32"/>
                  <w:lang w:val="en-US" w:eastAsia="zh-CN"/>
                </w:rPr>
              </w:rPrChange>
            </w:rPr>
            <w:delText>增加</w:delText>
          </w:r>
        </w:del>
      </w:ins>
      <w:ins w:id="365" w:author="杨薇" w:date="2025-02-07T16:05:00Z">
        <w:r>
          <w:rPr>
            <w:rFonts w:hint="eastAsia" w:ascii="仿宋_GB2312" w:hAnsi="黑体" w:eastAsia="仿宋_GB2312"/>
            <w:color w:val="auto"/>
            <w:sz w:val="32"/>
            <w:szCs w:val="32"/>
            <w:lang w:val="en-US" w:eastAsia="zh-CN"/>
          </w:rPr>
          <w:t>落实党政机关</w:t>
        </w:r>
      </w:ins>
      <w:ins w:id="366" w:author="杨薇" w:date="2025-02-07T16:44:00Z">
        <w:r>
          <w:rPr>
            <w:rFonts w:hint="default" w:ascii="Times New Roman" w:hAnsi="Times New Roman" w:eastAsia="仿宋_GB2312" w:cs="Times New Roman"/>
            <w:color w:val="auto"/>
            <w:sz w:val="32"/>
            <w:szCs w:val="32"/>
            <w:highlight w:val="none"/>
          </w:rPr>
          <w:t>习惯</w:t>
        </w:r>
      </w:ins>
      <w:ins w:id="367" w:author="杨薇" w:date="2025-02-07T16:03:00Z">
        <w:r>
          <w:rPr>
            <w:rFonts w:hint="eastAsia" w:ascii="仿宋_GB2312" w:hAnsi="黑体" w:eastAsia="仿宋_GB2312"/>
            <w:color w:val="auto"/>
            <w:sz w:val="32"/>
            <w:szCs w:val="32"/>
            <w:lang w:val="en-US" w:eastAsia="zh-CN"/>
          </w:rPr>
          <w:t>过紧日子</w:t>
        </w:r>
      </w:ins>
      <w:ins w:id="368" w:author="杨薇" w:date="2025-02-07T16:05:00Z">
        <w:r>
          <w:rPr>
            <w:rFonts w:hint="eastAsia" w:ascii="仿宋_GB2312" w:hAnsi="黑体" w:eastAsia="仿宋_GB2312"/>
            <w:color w:val="auto"/>
            <w:sz w:val="32"/>
            <w:szCs w:val="32"/>
            <w:lang w:val="en-US" w:eastAsia="zh-CN"/>
          </w:rPr>
          <w:t>要求</w:t>
        </w:r>
      </w:ins>
      <w:ins w:id="369" w:author="杨薇" w:date="2025-02-07T16:03:00Z">
        <w:r>
          <w:rPr>
            <w:rFonts w:hint="eastAsia" w:ascii="仿宋_GB2312" w:hAnsi="黑体" w:eastAsia="仿宋_GB2312"/>
            <w:color w:val="auto"/>
            <w:sz w:val="32"/>
            <w:szCs w:val="32"/>
            <w:lang w:val="en-US" w:eastAsia="zh-CN"/>
          </w:rPr>
          <w:t>，压减一般性支出</w:t>
        </w:r>
      </w:ins>
      <w:ins w:id="370" w:author="刘畅" w:date="2024-01-30T16:35:00Z">
        <w:r>
          <w:rPr>
            <w:rFonts w:hint="eastAsia" w:ascii="仿宋_GB2312" w:hAnsi="黑体" w:eastAsia="仿宋_GB2312"/>
            <w:color w:val="auto"/>
            <w:sz w:val="32"/>
            <w:szCs w:val="32"/>
            <w:lang w:val="en-US" w:eastAsia="zh-CN"/>
            <w:rPrChange w:id="371" w:author="刘畅" w:date="2024-01-30T16:35:00Z">
              <w:rPr>
                <w:rFonts w:hint="eastAsia" w:ascii="仿宋_GB2312" w:hAnsi="黑体" w:eastAsia="仿宋_GB2312"/>
                <w:color w:val="FF0000"/>
                <w:sz w:val="32"/>
                <w:szCs w:val="32"/>
                <w:lang w:val="en-US" w:eastAsia="zh-CN"/>
              </w:rPr>
            </w:rPrChange>
          </w:rPr>
          <w:t>。</w:t>
        </w:r>
      </w:ins>
      <w:del w:id="372" w:author="刘畅" w:date="2024-01-30T16:35:00Z">
        <w:r>
          <w:rPr>
            <w:rFonts w:hint="eastAsia" w:ascii="仿宋_GB2312" w:hAnsi="黑体" w:eastAsia="仿宋_GB2312"/>
            <w:color w:val="FF0000"/>
            <w:sz w:val="32"/>
            <w:szCs w:val="32"/>
            <w:rPrChange w:id="373" w:author="杨秋霞" w:date="2024-01-30T10:47:00Z">
              <w:rPr>
                <w:rFonts w:hint="eastAsia" w:ascii="仿宋_GB2312" w:hAnsi="黑体" w:eastAsia="仿宋_GB2312"/>
                <w:sz w:val="32"/>
                <w:szCs w:val="32"/>
              </w:rPr>
            </w:rPrChange>
          </w:rPr>
          <w:delText>是</w:delText>
        </w:r>
      </w:del>
      <w:del w:id="374" w:author="刘畅" w:date="2024-01-30T16:35:00Z">
        <w:r>
          <w:rPr>
            <w:rFonts w:ascii="仿宋_GB2312" w:hAnsi="黑体" w:eastAsia="仿宋_GB2312"/>
            <w:color w:val="FF0000"/>
            <w:sz w:val="32"/>
            <w:szCs w:val="32"/>
            <w:rPrChange w:id="375" w:author="杨秋霞" w:date="2024-01-30T10:47:00Z">
              <w:rPr>
                <w:rFonts w:ascii="仿宋_GB2312" w:hAnsi="黑体" w:eastAsia="仿宋_GB2312"/>
                <w:sz w:val="32"/>
                <w:szCs w:val="32"/>
              </w:rPr>
            </w:rPrChange>
          </w:rPr>
          <w:delText>…</w:delText>
        </w:r>
      </w:del>
      <w:del w:id="376" w:author="刘畅" w:date="2024-01-30T16:35:00Z">
        <w:r>
          <w:rPr>
            <w:rFonts w:ascii="仿宋_GB2312" w:hAnsi="黑体" w:eastAsia="仿宋_GB2312"/>
            <w:color w:val="FF0000"/>
            <w:sz w:val="32"/>
            <w:szCs w:val="32"/>
            <w:rPrChange w:id="377" w:author="杨秋霞" w:date="2024-01-30T10:47:00Z">
              <w:rPr>
                <w:rFonts w:ascii="仿宋_GB2312" w:hAnsi="黑体" w:eastAsia="仿宋_GB2312"/>
                <w:sz w:val="32"/>
                <w:szCs w:val="32"/>
              </w:rPr>
            </w:rPrChange>
          </w:rPr>
          <w:delText>…</w:delText>
        </w:r>
      </w:del>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jc w:val="left"/>
        <w:rPr>
          <w:ins w:id="378" w:author="杨秋霞" w:date="2024-01-30T10:48:00Z"/>
          <w:rFonts w:hint="eastAsia" w:ascii="仿宋_GB2312" w:hAnsi="黑体" w:eastAsia="仿宋_GB2312"/>
          <w:sz w:val="32"/>
          <w:szCs w:val="32"/>
          <w:lang w:val="en-US"/>
        </w:rPr>
      </w:pPr>
      <w:r>
        <w:rPr>
          <w:rFonts w:hint="eastAsia" w:ascii="仿宋_GB2312" w:hAnsi="黑体" w:eastAsia="仿宋_GB2312" w:cs="仿宋_GB2312"/>
          <w:sz w:val="32"/>
          <w:szCs w:val="32"/>
        </w:rPr>
        <w:t>一般公共服务（类）支出</w:t>
      </w:r>
      <w:ins w:id="379" w:author="杨薇" w:date="2025-02-07T16:06:00Z">
        <w:r>
          <w:rPr>
            <w:rFonts w:hint="eastAsia" w:ascii="仿宋_GB2312" w:hAnsi="黑体" w:eastAsia="仿宋_GB2312" w:cs="仿宋_GB2312"/>
            <w:sz w:val="32"/>
            <w:szCs w:val="32"/>
            <w:rPrChange w:id="380" w:author="杨薇" w:date="2025-02-07T16:06:00Z">
              <w:rPr>
                <w:rFonts w:hint="eastAsia"/>
              </w:rPr>
            </w:rPrChange>
          </w:rPr>
          <w:t>1,692.37</w:t>
        </w:r>
      </w:ins>
      <w:ins w:id="381" w:author="杨秋霞" w:date="2024-01-30T10:47:00Z">
        <w:del w:id="382" w:author="杨薇" w:date="2025-02-07T16:06:00Z">
          <w:r>
            <w:rPr>
              <w:rFonts w:hint="eastAsia" w:ascii="仿宋_GB2312" w:hAnsi="黑体" w:eastAsia="仿宋_GB2312" w:cs="仿宋_GB2312"/>
              <w:sz w:val="32"/>
              <w:szCs w:val="32"/>
            </w:rPr>
            <w:delText>1,517.25</w:delText>
          </w:r>
        </w:del>
      </w:ins>
      <w:del w:id="383" w:author="杨秋霞" w:date="2024-01-30T10:47:00Z">
        <w:r>
          <w:rPr>
            <w:rFonts w:hint="eastAsia" w:ascii="仿宋_GB2312" w:hAnsi="黑体" w:eastAsia="仿宋_GB2312" w:cs="仿宋_GB2312"/>
            <w:sz w:val="32"/>
            <w:szCs w:val="32"/>
          </w:rPr>
          <w:delText>××</w:delText>
        </w:r>
      </w:del>
      <w:r>
        <w:rPr>
          <w:rFonts w:hint="eastAsia" w:ascii="仿宋_GB2312" w:hAnsi="黑体" w:eastAsia="仿宋_GB2312"/>
          <w:sz w:val="32"/>
          <w:szCs w:val="32"/>
        </w:rPr>
        <w:t>万元，占</w:t>
      </w:r>
      <w:del w:id="384" w:author="杨薇" w:date="2025-02-07T16:08:00Z">
        <w:r>
          <w:rPr>
            <w:rFonts w:hint="default" w:ascii="仿宋_GB2312" w:hAnsi="黑体" w:eastAsia="仿宋_GB2312" w:cs="仿宋_GB2312"/>
            <w:sz w:val="32"/>
            <w:szCs w:val="32"/>
            <w:lang w:val="en-US"/>
          </w:rPr>
          <w:delText>×</w:delText>
        </w:r>
      </w:del>
      <w:ins w:id="385" w:author="杨秋霞" w:date="2024-01-30T10:48:00Z">
        <w:del w:id="386" w:author="杨薇" w:date="2025-02-07T16:08:00Z">
          <w:r>
            <w:rPr>
              <w:rFonts w:hint="eastAsia" w:ascii="仿宋_GB2312" w:hAnsi="黑体" w:eastAsia="仿宋_GB2312" w:cs="仿宋_GB2312"/>
              <w:sz w:val="32"/>
              <w:szCs w:val="32"/>
              <w:lang w:val="en-US" w:eastAsia="zh-CN"/>
            </w:rPr>
            <w:delText>63.13</w:delText>
          </w:r>
        </w:del>
      </w:ins>
      <w:ins w:id="387" w:author="杨薇" w:date="2025-02-07T16:08:00Z">
        <w:r>
          <w:rPr>
            <w:rFonts w:hint="eastAsia" w:ascii="仿宋_GB2312" w:hAnsi="黑体" w:eastAsia="仿宋_GB2312" w:cs="仿宋_GB2312"/>
            <w:sz w:val="32"/>
            <w:szCs w:val="32"/>
            <w:lang w:val="en-US" w:eastAsia="zh-CN"/>
          </w:rPr>
          <w:t>73.15</w:t>
        </w:r>
      </w:ins>
      <w:r>
        <w:rPr>
          <w:rFonts w:hint="eastAsia" w:ascii="仿宋_GB2312" w:hAnsi="黑体" w:eastAsia="仿宋_GB2312"/>
          <w:sz w:val="32"/>
          <w:szCs w:val="32"/>
        </w:rPr>
        <w:t>%；</w:t>
      </w:r>
      <w:ins w:id="388" w:author="杨秋霞" w:date="2024-01-30T10:48:00Z">
        <w:r>
          <w:rPr>
            <w:rFonts w:hint="eastAsia" w:ascii="仿宋_GB2312" w:hAnsi="黑体" w:eastAsia="仿宋_GB2312"/>
            <w:sz w:val="32"/>
            <w:szCs w:val="32"/>
            <w:lang w:eastAsia="zh-CN"/>
          </w:rPr>
          <w:t>社会保障和就业</w:t>
        </w:r>
      </w:ins>
      <w:ins w:id="389" w:author="杨秋霞" w:date="2024-01-30T10:48:00Z">
        <w:r>
          <w:rPr>
            <w:rFonts w:hint="eastAsia" w:ascii="仿宋_GB2312" w:hAnsi="黑体" w:eastAsia="仿宋_GB2312"/>
            <w:sz w:val="32"/>
            <w:szCs w:val="32"/>
          </w:rPr>
          <w:t>（类）支出</w:t>
        </w:r>
      </w:ins>
      <w:ins w:id="390" w:author="杨薇" w:date="2025-02-07T16:09:00Z">
        <w:r>
          <w:rPr>
            <w:rFonts w:hint="eastAsia" w:ascii="仿宋_GB2312" w:hAnsi="黑体" w:eastAsia="仿宋_GB2312"/>
            <w:sz w:val="32"/>
            <w:szCs w:val="32"/>
            <w:rPrChange w:id="391" w:author="杨薇" w:date="2025-02-07T16:09:00Z">
              <w:rPr>
                <w:rFonts w:hint="eastAsia"/>
              </w:rPr>
            </w:rPrChange>
          </w:rPr>
          <w:t>237.08</w:t>
        </w:r>
      </w:ins>
      <w:ins w:id="392" w:author="杨秋霞" w:date="2024-01-30T10:49:00Z">
        <w:del w:id="393" w:author="杨薇" w:date="2025-02-07T16:09:00Z">
          <w:r>
            <w:rPr>
              <w:rFonts w:hint="eastAsia" w:ascii="仿宋_GB2312" w:hAnsi="黑体" w:eastAsia="仿宋_GB2312"/>
              <w:sz w:val="32"/>
              <w:szCs w:val="32"/>
            </w:rPr>
            <w:delText>503.57</w:delText>
          </w:r>
        </w:del>
      </w:ins>
      <w:ins w:id="394" w:author="杨秋霞" w:date="2024-01-30T10:48:00Z">
        <w:r>
          <w:rPr>
            <w:rFonts w:hint="eastAsia" w:ascii="仿宋_GB2312" w:hAnsi="黑体" w:eastAsia="仿宋_GB2312"/>
            <w:sz w:val="32"/>
            <w:szCs w:val="32"/>
          </w:rPr>
          <w:t>万元，占</w:t>
        </w:r>
      </w:ins>
      <w:ins w:id="395" w:author="杨秋霞" w:date="2024-01-30T10:48:00Z">
        <w:del w:id="396" w:author="杨薇" w:date="2025-02-07T16:09:00Z">
          <w:r>
            <w:rPr>
              <w:rFonts w:hint="eastAsia" w:ascii="仿宋_GB2312" w:hAnsi="黑体" w:eastAsia="仿宋_GB2312"/>
              <w:sz w:val="32"/>
              <w:szCs w:val="32"/>
              <w:lang w:val="en-US" w:eastAsia="zh-CN"/>
            </w:rPr>
            <w:delText>20.9</w:delText>
          </w:r>
        </w:del>
      </w:ins>
      <w:ins w:id="397" w:author="杨薇" w:date="2025-02-07T16:09:00Z">
        <w:r>
          <w:rPr>
            <w:rFonts w:hint="eastAsia" w:ascii="仿宋_GB2312" w:hAnsi="黑体" w:eastAsia="仿宋_GB2312"/>
            <w:sz w:val="32"/>
            <w:szCs w:val="32"/>
            <w:lang w:val="en-US" w:eastAsia="zh-CN"/>
          </w:rPr>
          <w:t>10.2</w:t>
        </w:r>
      </w:ins>
      <w:ins w:id="398" w:author="杨秋霞" w:date="2024-01-30T10:48:00Z">
        <w:r>
          <w:rPr>
            <w:rFonts w:hint="eastAsia" w:ascii="仿宋_GB2312" w:hAnsi="黑体" w:eastAsia="仿宋_GB2312"/>
            <w:sz w:val="32"/>
            <w:szCs w:val="32"/>
            <w:lang w:val="en-US" w:eastAsia="zh-CN"/>
          </w:rPr>
          <w:t>5</w:t>
        </w:r>
      </w:ins>
      <w:ins w:id="399" w:author="杨秋霞" w:date="2024-01-30T10:48:00Z">
        <w:r>
          <w:rPr>
            <w:rFonts w:hint="eastAsia" w:ascii="仿宋_GB2312" w:hAnsi="黑体" w:eastAsia="仿宋_GB2312"/>
            <w:sz w:val="32"/>
            <w:szCs w:val="32"/>
          </w:rPr>
          <w:t>%；</w:t>
        </w:r>
      </w:ins>
      <w:ins w:id="400" w:author="杨秋霞" w:date="2024-01-30T10:48:00Z">
        <w:r>
          <w:rPr>
            <w:rFonts w:hint="eastAsia" w:ascii="仿宋_GB2312" w:hAnsi="黑体" w:eastAsia="仿宋_GB2312"/>
            <w:sz w:val="32"/>
            <w:szCs w:val="32"/>
            <w:lang w:eastAsia="zh-CN"/>
          </w:rPr>
          <w:t>卫生健康</w:t>
        </w:r>
      </w:ins>
      <w:ins w:id="401" w:author="杨秋霞" w:date="2024-01-30T10:48:00Z">
        <w:r>
          <w:rPr>
            <w:rFonts w:hint="eastAsia" w:ascii="仿宋_GB2312" w:hAnsi="黑体" w:eastAsia="仿宋_GB2312"/>
            <w:sz w:val="32"/>
            <w:szCs w:val="32"/>
          </w:rPr>
          <w:t>（类）支出</w:t>
        </w:r>
      </w:ins>
      <w:ins w:id="402" w:author="杨薇" w:date="2025-02-07T16:09:00Z">
        <w:r>
          <w:rPr>
            <w:rFonts w:hint="eastAsia" w:ascii="仿宋_GB2312" w:hAnsi="黑体" w:eastAsia="仿宋_GB2312"/>
            <w:sz w:val="32"/>
            <w:szCs w:val="32"/>
            <w:rPrChange w:id="403" w:author="杨薇" w:date="2025-02-07T16:09:00Z">
              <w:rPr>
                <w:rFonts w:hint="eastAsia"/>
              </w:rPr>
            </w:rPrChange>
          </w:rPr>
          <w:t>238.43</w:t>
        </w:r>
      </w:ins>
      <w:ins w:id="404" w:author="杨秋霞" w:date="2024-01-30T10:49:00Z">
        <w:del w:id="405" w:author="杨薇" w:date="2025-02-07T16:09:00Z">
          <w:r>
            <w:rPr>
              <w:rFonts w:hint="eastAsia" w:ascii="仿宋_GB2312" w:hAnsi="黑体" w:eastAsia="仿宋_GB2312"/>
              <w:sz w:val="32"/>
              <w:szCs w:val="32"/>
              <w:lang w:val="en-US" w:eastAsia="zh-CN"/>
            </w:rPr>
            <w:delText>258.10</w:delText>
          </w:r>
        </w:del>
      </w:ins>
      <w:ins w:id="406" w:author="杨秋霞" w:date="2024-01-30T10:48:00Z">
        <w:r>
          <w:rPr>
            <w:rFonts w:hint="eastAsia" w:ascii="仿宋_GB2312" w:hAnsi="黑体" w:eastAsia="仿宋_GB2312"/>
            <w:sz w:val="32"/>
            <w:szCs w:val="32"/>
          </w:rPr>
          <w:t>万元，占</w:t>
        </w:r>
      </w:ins>
      <w:ins w:id="407" w:author="杨秋霞" w:date="2024-01-30T10:49:00Z">
        <w:r>
          <w:rPr>
            <w:rFonts w:hint="eastAsia" w:ascii="仿宋_GB2312" w:hAnsi="黑体" w:eastAsia="仿宋_GB2312"/>
            <w:sz w:val="32"/>
            <w:szCs w:val="32"/>
            <w:lang w:val="en-US" w:eastAsia="zh-CN"/>
          </w:rPr>
          <w:t>10.</w:t>
        </w:r>
      </w:ins>
      <w:ins w:id="408" w:author="杨秋霞" w:date="2024-01-30T10:49:00Z">
        <w:del w:id="409" w:author="杨薇" w:date="2025-02-07T16:09:00Z">
          <w:r>
            <w:rPr>
              <w:rFonts w:hint="eastAsia" w:ascii="仿宋_GB2312" w:hAnsi="黑体" w:eastAsia="仿宋_GB2312"/>
              <w:sz w:val="32"/>
              <w:szCs w:val="32"/>
              <w:lang w:val="en-US" w:eastAsia="zh-CN"/>
            </w:rPr>
            <w:delText>74</w:delText>
          </w:r>
        </w:del>
      </w:ins>
      <w:ins w:id="410" w:author="杨薇" w:date="2025-02-07T16:09:00Z">
        <w:r>
          <w:rPr>
            <w:rFonts w:hint="eastAsia" w:ascii="仿宋_GB2312" w:hAnsi="黑体" w:eastAsia="仿宋_GB2312"/>
            <w:sz w:val="32"/>
            <w:szCs w:val="32"/>
            <w:lang w:val="en-US" w:eastAsia="zh-CN"/>
          </w:rPr>
          <w:t>31</w:t>
        </w:r>
      </w:ins>
      <w:ins w:id="411" w:author="杨秋霞" w:date="2024-01-30T10:48:00Z">
        <w:r>
          <w:rPr>
            <w:rFonts w:hint="eastAsia" w:ascii="仿宋_GB2312" w:hAnsi="黑体" w:eastAsia="仿宋_GB2312"/>
            <w:sz w:val="32"/>
            <w:szCs w:val="32"/>
          </w:rPr>
          <w:t>%；</w:t>
        </w:r>
      </w:ins>
      <w:ins w:id="412" w:author="杨秋霞" w:date="2024-01-30T10:48:00Z">
        <w:r>
          <w:rPr>
            <w:rFonts w:hint="eastAsia" w:ascii="仿宋_GB2312" w:hAnsi="黑体" w:eastAsia="仿宋_GB2312"/>
            <w:sz w:val="32"/>
            <w:szCs w:val="32"/>
            <w:lang w:eastAsia="zh-CN"/>
          </w:rPr>
          <w:t>住房保障</w:t>
        </w:r>
      </w:ins>
      <w:ins w:id="413" w:author="杨秋霞" w:date="2024-01-30T10:48:00Z">
        <w:r>
          <w:rPr>
            <w:rFonts w:hint="eastAsia" w:ascii="仿宋_GB2312" w:hAnsi="黑体" w:eastAsia="仿宋_GB2312"/>
            <w:sz w:val="32"/>
            <w:szCs w:val="32"/>
          </w:rPr>
          <w:t>（类）支出</w:t>
        </w:r>
      </w:ins>
      <w:ins w:id="414" w:author="杨薇" w:date="2025-02-07T16:10:00Z">
        <w:r>
          <w:rPr>
            <w:rFonts w:hint="eastAsia" w:ascii="仿宋_GB2312" w:hAnsi="黑体" w:eastAsia="仿宋_GB2312"/>
            <w:sz w:val="32"/>
            <w:szCs w:val="32"/>
            <w:rPrChange w:id="415" w:author="杨薇" w:date="2025-02-07T16:10:00Z">
              <w:rPr>
                <w:rFonts w:hint="eastAsia"/>
              </w:rPr>
            </w:rPrChange>
          </w:rPr>
          <w:t>145.76</w:t>
        </w:r>
      </w:ins>
      <w:ins w:id="416" w:author="杨秋霞" w:date="2024-01-30T10:50:00Z">
        <w:del w:id="417" w:author="杨薇" w:date="2025-02-07T16:10:00Z">
          <w:r>
            <w:rPr>
              <w:rFonts w:hint="eastAsia" w:ascii="仿宋_GB2312" w:hAnsi="黑体" w:eastAsia="仿宋_GB2312"/>
              <w:sz w:val="32"/>
              <w:szCs w:val="32"/>
              <w:lang w:val="en-US" w:eastAsia="zh-CN"/>
            </w:rPr>
            <w:delText>124.63</w:delText>
          </w:r>
        </w:del>
      </w:ins>
      <w:ins w:id="418" w:author="杨秋霞" w:date="2024-01-30T10:48:00Z">
        <w:r>
          <w:rPr>
            <w:rFonts w:hint="eastAsia" w:ascii="仿宋_GB2312" w:hAnsi="黑体" w:eastAsia="仿宋_GB2312"/>
            <w:sz w:val="32"/>
            <w:szCs w:val="32"/>
          </w:rPr>
          <w:t>万元，占</w:t>
        </w:r>
      </w:ins>
      <w:ins w:id="419" w:author="杨秋霞" w:date="2024-01-30T10:50:00Z">
        <w:del w:id="420" w:author="杨薇" w:date="2025-02-07T16:10:00Z">
          <w:r>
            <w:rPr>
              <w:rFonts w:hint="eastAsia" w:ascii="仿宋_GB2312" w:hAnsi="黑体" w:eastAsia="仿宋_GB2312"/>
              <w:sz w:val="32"/>
              <w:szCs w:val="32"/>
              <w:lang w:val="en-US" w:eastAsia="zh-CN"/>
            </w:rPr>
            <w:delText>5.19</w:delText>
          </w:r>
        </w:del>
      </w:ins>
      <w:ins w:id="421" w:author="杨薇" w:date="2025-02-07T16:10:00Z">
        <w:r>
          <w:rPr>
            <w:rFonts w:hint="eastAsia" w:ascii="仿宋_GB2312" w:hAnsi="黑体" w:eastAsia="仿宋_GB2312"/>
            <w:sz w:val="32"/>
            <w:szCs w:val="32"/>
            <w:lang w:val="en-US" w:eastAsia="zh-CN"/>
          </w:rPr>
          <w:t>6.30</w:t>
        </w:r>
      </w:ins>
      <w:ins w:id="422" w:author="杨秋霞" w:date="2024-01-30T10:48:00Z">
        <w:r>
          <w:rPr>
            <w:rFonts w:hint="eastAsia" w:ascii="仿宋_GB2312" w:hAnsi="黑体" w:eastAsia="仿宋_GB2312"/>
            <w:sz w:val="32"/>
            <w:szCs w:val="32"/>
          </w:rPr>
          <w:t>%</w:t>
        </w:r>
      </w:ins>
      <w:ins w:id="423" w:author="杨秋霞" w:date="2024-01-30T10:48:00Z">
        <w:r>
          <w:rPr>
            <w:rFonts w:hint="eastAsia" w:ascii="仿宋_GB2312" w:hAnsi="黑体" w:eastAsia="仿宋_GB2312"/>
            <w:sz w:val="32"/>
            <w:szCs w:val="32"/>
            <w:lang w:eastAsia="zh-CN"/>
          </w:rPr>
          <w:t>。</w:t>
        </w:r>
      </w:ins>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ins w:id="424" w:author="杨秋霞" w:date="2024-01-30T10:50:00Z"/>
          <w:rFonts w:ascii="仿宋_GB2312" w:hAnsi="黑体" w:eastAsia="仿宋_GB2312"/>
          <w:sz w:val="32"/>
          <w:szCs w:val="32"/>
          <w:highlight w:val="none"/>
        </w:rPr>
      </w:pPr>
      <w:ins w:id="425" w:author="杨秋霞" w:date="2024-01-30T10:50:00Z">
        <w:r>
          <w:rPr>
            <w:rFonts w:hint="eastAsia" w:ascii="仿宋_GB2312" w:hAnsi="黑体" w:eastAsia="仿宋_GB2312" w:cs="仿宋_GB2312"/>
            <w:sz w:val="32"/>
            <w:szCs w:val="32"/>
            <w:highlight w:val="none"/>
          </w:rPr>
          <w:t>1.一般公共服务（类）</w:t>
        </w:r>
      </w:ins>
      <w:ins w:id="426" w:author="杨秋霞" w:date="2024-01-30T10:50:00Z">
        <w:r>
          <w:rPr>
            <w:rFonts w:hint="eastAsia" w:ascii="仿宋_GB2312" w:hAnsi="黑体" w:eastAsia="仿宋_GB2312" w:cs="仿宋_GB2312"/>
            <w:sz w:val="32"/>
            <w:szCs w:val="32"/>
            <w:highlight w:val="none"/>
            <w:lang w:eastAsia="zh-CN"/>
          </w:rPr>
          <w:t>财政事务</w:t>
        </w:r>
      </w:ins>
      <w:ins w:id="427" w:author="杨秋霞" w:date="2024-01-30T10:50:00Z">
        <w:r>
          <w:rPr>
            <w:rFonts w:hint="eastAsia" w:ascii="仿宋_GB2312" w:hAnsi="黑体" w:eastAsia="仿宋_GB2312" w:cs="仿宋_GB2312"/>
            <w:sz w:val="32"/>
            <w:szCs w:val="32"/>
            <w:highlight w:val="none"/>
          </w:rPr>
          <w:t>（款）行政运行（项）</w:t>
        </w:r>
      </w:ins>
      <w:ins w:id="428" w:author="杨秋霞" w:date="2024-01-30T10:50:00Z">
        <w:r>
          <w:rPr>
            <w:rFonts w:hint="eastAsia" w:ascii="仿宋_GB2312" w:hAnsi="黑体" w:eastAsia="仿宋_GB2312" w:cs="仿宋_GB2312"/>
            <w:color w:val="auto"/>
            <w:sz w:val="32"/>
            <w:szCs w:val="32"/>
            <w:highlight w:val="none"/>
            <w:lang w:val="en-US" w:eastAsia="zh-CN"/>
            <w:rPrChange w:id="429" w:author="杨薇" w:date="2025-02-07T16:43:00Z">
              <w:rPr>
                <w:rFonts w:hint="eastAsia" w:ascii="仿宋_GB2312" w:hAnsi="黑体" w:eastAsia="仿宋_GB2312" w:cs="仿宋_GB2312"/>
                <w:sz w:val="32"/>
                <w:szCs w:val="32"/>
                <w:highlight w:val="none"/>
                <w:lang w:val="en-US" w:eastAsia="zh-CN"/>
              </w:rPr>
            </w:rPrChange>
          </w:rPr>
          <w:t>202</w:t>
        </w:r>
      </w:ins>
      <w:ins w:id="430" w:author="杨秋霞" w:date="2024-01-30T10:51:00Z">
        <w:del w:id="431" w:author="杨薇" w:date="2025-02-07T16:10:00Z">
          <w:r>
            <w:rPr>
              <w:rFonts w:hint="eastAsia" w:ascii="仿宋_GB2312" w:hAnsi="黑体" w:eastAsia="仿宋_GB2312" w:cs="仿宋_GB2312"/>
              <w:color w:val="auto"/>
              <w:sz w:val="32"/>
              <w:szCs w:val="32"/>
              <w:highlight w:val="none"/>
              <w:lang w:val="en-US" w:eastAsia="zh-CN"/>
              <w:rPrChange w:id="432" w:author="杨薇" w:date="2025-02-07T16:43:00Z">
                <w:rPr>
                  <w:rFonts w:hint="eastAsia" w:ascii="仿宋_GB2312" w:hAnsi="黑体" w:eastAsia="仿宋_GB2312" w:cs="仿宋_GB2312"/>
                  <w:sz w:val="32"/>
                  <w:szCs w:val="32"/>
                  <w:highlight w:val="none"/>
                  <w:lang w:val="en-US" w:eastAsia="zh-CN"/>
                </w:rPr>
              </w:rPrChange>
            </w:rPr>
            <w:delText>4</w:delText>
          </w:r>
        </w:del>
      </w:ins>
      <w:ins w:id="433" w:author="杨薇" w:date="2025-02-07T16:10:00Z">
        <w:r>
          <w:rPr>
            <w:rFonts w:hint="eastAsia" w:ascii="仿宋_GB2312" w:hAnsi="黑体" w:eastAsia="仿宋_GB2312" w:cs="仿宋_GB2312"/>
            <w:color w:val="auto"/>
            <w:sz w:val="32"/>
            <w:szCs w:val="32"/>
            <w:highlight w:val="none"/>
            <w:lang w:val="en-US" w:eastAsia="zh-CN"/>
            <w:rPrChange w:id="434" w:author="杨薇" w:date="2025-02-07T16:43:00Z">
              <w:rPr>
                <w:rFonts w:hint="eastAsia" w:ascii="仿宋_GB2312" w:hAnsi="黑体" w:eastAsia="仿宋_GB2312" w:cs="仿宋_GB2312"/>
                <w:sz w:val="32"/>
                <w:szCs w:val="32"/>
                <w:highlight w:val="none"/>
                <w:lang w:val="en-US" w:eastAsia="zh-CN"/>
              </w:rPr>
            </w:rPrChange>
          </w:rPr>
          <w:t>5</w:t>
        </w:r>
      </w:ins>
      <w:ins w:id="435" w:author="杨秋霞" w:date="2024-01-30T10:50:00Z">
        <w:r>
          <w:rPr>
            <w:rFonts w:hint="eastAsia" w:ascii="仿宋_GB2312" w:hAnsi="黑体" w:eastAsia="仿宋_GB2312"/>
            <w:sz w:val="32"/>
            <w:szCs w:val="32"/>
            <w:highlight w:val="none"/>
          </w:rPr>
          <w:t>年预算数为</w:t>
        </w:r>
      </w:ins>
      <w:ins w:id="436" w:author="杨薇" w:date="2025-02-07T16:42:00Z">
        <w:r>
          <w:rPr>
            <w:rFonts w:hint="eastAsia" w:ascii="仿宋_GB2312" w:hAnsi="黑体" w:eastAsia="仿宋_GB2312"/>
            <w:sz w:val="32"/>
            <w:szCs w:val="32"/>
            <w:rPrChange w:id="437" w:author="杨薇" w:date="2025-02-07T16:42:00Z">
              <w:rPr>
                <w:rFonts w:hint="eastAsia"/>
              </w:rPr>
            </w:rPrChange>
          </w:rPr>
          <w:t>1,434.17</w:t>
        </w:r>
      </w:ins>
      <w:ins w:id="438" w:author="杨秋霞" w:date="2024-01-30T10:53:00Z">
        <w:del w:id="439" w:author="杨薇" w:date="2025-02-07T16:42:00Z">
          <w:r>
            <w:rPr>
              <w:rFonts w:hint="eastAsia" w:ascii="仿宋_GB2312" w:hAnsi="黑体" w:eastAsia="仿宋_GB2312" w:cs="仿宋_GB2312"/>
              <w:sz w:val="32"/>
              <w:szCs w:val="32"/>
              <w:highlight w:val="none"/>
              <w:lang w:val="en-US" w:eastAsia="zh-CN"/>
            </w:rPr>
            <w:delText>1,200.25</w:delText>
          </w:r>
        </w:del>
      </w:ins>
      <w:ins w:id="440" w:author="杨秋霞" w:date="2024-01-30T10:50:00Z">
        <w:r>
          <w:rPr>
            <w:rFonts w:hint="eastAsia" w:ascii="仿宋_GB2312" w:hAnsi="黑体" w:eastAsia="仿宋_GB2312"/>
            <w:sz w:val="32"/>
            <w:szCs w:val="32"/>
            <w:highlight w:val="none"/>
          </w:rPr>
          <w:t>万元，比上年预算数</w:t>
        </w:r>
      </w:ins>
      <w:ins w:id="441" w:author="杨秋霞" w:date="2024-01-30T10:50:00Z">
        <w:r>
          <w:rPr>
            <w:rFonts w:hint="eastAsia" w:ascii="仿宋_GB2312" w:hAnsi="黑体" w:eastAsia="仿宋_GB2312" w:cs="仿宋_GB2312"/>
            <w:sz w:val="32"/>
            <w:szCs w:val="32"/>
            <w:highlight w:val="none"/>
            <w:lang w:eastAsia="zh-CN"/>
          </w:rPr>
          <w:t>增加</w:t>
        </w:r>
      </w:ins>
      <w:ins w:id="442" w:author="杨秋霞" w:date="2024-01-30T10:53:00Z">
        <w:del w:id="443" w:author="杨薇" w:date="2025-02-07T16:42:00Z">
          <w:r>
            <w:rPr>
              <w:rFonts w:hint="eastAsia" w:ascii="仿宋_GB2312" w:hAnsi="黑体" w:eastAsia="仿宋_GB2312" w:cs="仿宋_GB2312"/>
              <w:sz w:val="32"/>
              <w:szCs w:val="32"/>
              <w:highlight w:val="none"/>
              <w:lang w:val="en-US" w:eastAsia="zh-CN"/>
            </w:rPr>
            <w:delText>15.85</w:delText>
          </w:r>
        </w:del>
      </w:ins>
      <w:ins w:id="444" w:author="杨薇" w:date="2025-02-07T16:42:00Z">
        <w:r>
          <w:rPr>
            <w:rFonts w:hint="eastAsia" w:ascii="仿宋_GB2312" w:hAnsi="黑体" w:eastAsia="仿宋_GB2312" w:cs="仿宋_GB2312"/>
            <w:sz w:val="32"/>
            <w:szCs w:val="32"/>
            <w:highlight w:val="none"/>
            <w:lang w:val="en-US" w:eastAsia="zh-CN"/>
          </w:rPr>
          <w:t>233.92</w:t>
        </w:r>
      </w:ins>
      <w:ins w:id="445" w:author="杨秋霞" w:date="2024-01-30T10:50:00Z">
        <w:r>
          <w:rPr>
            <w:rFonts w:hint="eastAsia" w:ascii="仿宋_GB2312" w:hAnsi="黑体" w:eastAsia="仿宋_GB2312"/>
            <w:sz w:val="32"/>
            <w:szCs w:val="32"/>
            <w:highlight w:val="none"/>
          </w:rPr>
          <w:t>万元，</w:t>
        </w:r>
      </w:ins>
      <w:ins w:id="446" w:author="杨秋霞" w:date="2024-01-30T10:50:00Z">
        <w:r>
          <w:rPr>
            <w:rFonts w:hint="eastAsia" w:ascii="仿宋_GB2312" w:hAnsi="黑体" w:eastAsia="仿宋_GB2312"/>
            <w:color w:val="auto"/>
            <w:sz w:val="32"/>
            <w:szCs w:val="32"/>
            <w:highlight w:val="none"/>
            <w:rPrChange w:id="447" w:author="刘畅" w:date="2024-01-30T16:36:00Z">
              <w:rPr>
                <w:rFonts w:hint="eastAsia" w:ascii="仿宋_GB2312" w:hAnsi="黑体" w:eastAsia="仿宋_GB2312"/>
                <w:sz w:val="32"/>
                <w:szCs w:val="32"/>
                <w:highlight w:val="none"/>
              </w:rPr>
            </w:rPrChange>
          </w:rPr>
          <w:t>主要是</w:t>
        </w:r>
      </w:ins>
      <w:ins w:id="448" w:author="刘畅" w:date="2024-01-30T16:41:00Z">
        <w:r>
          <w:rPr>
            <w:rFonts w:hint="eastAsia" w:ascii="仿宋_GB2312" w:hAnsi="黑体" w:eastAsia="仿宋_GB2312"/>
            <w:color w:val="auto"/>
            <w:sz w:val="32"/>
            <w:szCs w:val="32"/>
            <w:highlight w:val="none"/>
            <w:lang w:eastAsia="zh-CN"/>
          </w:rPr>
          <w:t>因为</w:t>
        </w:r>
      </w:ins>
      <w:ins w:id="449" w:author="杨薇" w:date="2025-02-07T16:42:00Z">
        <w:r>
          <w:rPr>
            <w:rFonts w:hint="eastAsia" w:ascii="仿宋_GB2312" w:hAnsi="黑体" w:eastAsia="仿宋_GB2312"/>
            <w:color w:val="auto"/>
            <w:sz w:val="32"/>
            <w:szCs w:val="32"/>
            <w:highlight w:val="none"/>
            <w:lang w:eastAsia="zh-CN"/>
          </w:rPr>
          <w:t>新招录</w:t>
        </w:r>
      </w:ins>
      <w:ins w:id="450" w:author="杨薇" w:date="2025-02-07T16:42:00Z">
        <w:r>
          <w:rPr>
            <w:rFonts w:hint="eastAsia" w:ascii="仿宋_GB2312" w:hAnsi="黑体" w:eastAsia="仿宋_GB2312"/>
            <w:color w:val="auto"/>
            <w:sz w:val="32"/>
            <w:szCs w:val="32"/>
            <w:highlight w:val="none"/>
            <w:lang w:val="en-US" w:eastAsia="zh-CN"/>
          </w:rPr>
          <w:t>15名</w:t>
        </w:r>
      </w:ins>
      <w:ins w:id="451" w:author="杨薇" w:date="2025-02-07T16:43:00Z">
        <w:r>
          <w:rPr>
            <w:rFonts w:hint="eastAsia" w:ascii="仿宋_GB2312" w:hAnsi="黑体" w:eastAsia="仿宋_GB2312"/>
            <w:color w:val="auto"/>
            <w:sz w:val="32"/>
            <w:szCs w:val="32"/>
            <w:highlight w:val="none"/>
            <w:lang w:val="en-US" w:eastAsia="zh-CN"/>
          </w:rPr>
          <w:t>公务员，</w:t>
        </w:r>
      </w:ins>
      <w:ins w:id="452" w:author="杨秋霞" w:date="2024-01-30T10:50:00Z">
        <w:r>
          <w:rPr>
            <w:rFonts w:hint="eastAsia" w:ascii="仿宋_GB2312" w:hAnsi="黑体" w:eastAsia="仿宋_GB2312"/>
            <w:color w:val="auto"/>
            <w:sz w:val="32"/>
            <w:szCs w:val="32"/>
            <w:highlight w:val="none"/>
            <w:lang w:eastAsia="zh-CN"/>
            <w:rPrChange w:id="453" w:author="刘畅" w:date="2024-01-30T16:36:00Z">
              <w:rPr>
                <w:rFonts w:hint="eastAsia" w:ascii="仿宋_GB2312" w:hAnsi="黑体" w:eastAsia="仿宋_GB2312"/>
                <w:sz w:val="32"/>
                <w:szCs w:val="32"/>
                <w:highlight w:val="none"/>
                <w:lang w:eastAsia="zh-CN"/>
              </w:rPr>
            </w:rPrChange>
          </w:rPr>
          <w:t>人员经费增加</w:t>
        </w:r>
      </w:ins>
      <w:ins w:id="454" w:author="杨秋霞" w:date="2024-01-30T10:50:00Z">
        <w:r>
          <w:rPr>
            <w:rFonts w:hint="eastAsia" w:ascii="Times New Roman" w:hAnsi="Times New Roman" w:eastAsia="仿宋_GB2312" w:cs="Times New Roman"/>
            <w:sz w:val="32"/>
            <w:szCs w:val="32"/>
            <w:highlight w:val="none"/>
            <w:lang w:eastAsia="zh-CN"/>
          </w:rPr>
          <w:t>。</w:t>
        </w:r>
      </w:ins>
    </w:p>
    <w:p>
      <w:pPr>
        <w:ind w:firstLine="640" w:firstLineChars="200"/>
        <w:rPr>
          <w:ins w:id="455" w:author="杨秋霞" w:date="2024-01-30T10:50:00Z"/>
          <w:rFonts w:hint="eastAsia" w:ascii="仿宋_GB2312" w:hAnsi="黑体" w:eastAsia="仿宋_GB2312"/>
          <w:sz w:val="32"/>
          <w:szCs w:val="32"/>
          <w:highlight w:val="none"/>
          <w:lang w:eastAsia="zh-CN"/>
        </w:rPr>
      </w:pPr>
      <w:ins w:id="456" w:author="杨秋霞" w:date="2024-01-30T10:50:00Z">
        <w:r>
          <w:rPr>
            <w:rFonts w:hint="eastAsia" w:ascii="仿宋_GB2312" w:hAnsi="黑体" w:eastAsia="仿宋_GB2312"/>
            <w:sz w:val="32"/>
            <w:szCs w:val="32"/>
            <w:highlight w:val="none"/>
          </w:rPr>
          <w:t>2.</w:t>
        </w:r>
      </w:ins>
      <w:ins w:id="457" w:author="杨秋霞" w:date="2024-01-30T10:50:00Z">
        <w:r>
          <w:rPr>
            <w:rFonts w:hint="eastAsia" w:ascii="仿宋_GB2312" w:hAnsi="黑体" w:eastAsia="仿宋_GB2312" w:cs="仿宋_GB2312"/>
            <w:sz w:val="32"/>
            <w:szCs w:val="32"/>
            <w:highlight w:val="none"/>
          </w:rPr>
          <w:t xml:space="preserve"> 一般公共服务（类）</w:t>
        </w:r>
      </w:ins>
      <w:ins w:id="458" w:author="杨秋霞" w:date="2024-01-30T10:50:00Z">
        <w:r>
          <w:rPr>
            <w:rFonts w:hint="eastAsia" w:ascii="仿宋_GB2312" w:hAnsi="黑体" w:eastAsia="仿宋_GB2312" w:cs="仿宋_GB2312"/>
            <w:sz w:val="32"/>
            <w:szCs w:val="32"/>
            <w:highlight w:val="none"/>
            <w:lang w:eastAsia="zh-CN"/>
          </w:rPr>
          <w:t>财政事务</w:t>
        </w:r>
      </w:ins>
      <w:ins w:id="459" w:author="杨秋霞" w:date="2024-01-30T10:50:00Z">
        <w:r>
          <w:rPr>
            <w:rFonts w:hint="eastAsia" w:ascii="仿宋_GB2312" w:hAnsi="黑体" w:eastAsia="仿宋_GB2312" w:cs="仿宋_GB2312"/>
            <w:sz w:val="32"/>
            <w:szCs w:val="32"/>
            <w:highlight w:val="none"/>
          </w:rPr>
          <w:t>（款）一般行政管理事务（项）</w:t>
        </w:r>
      </w:ins>
      <w:ins w:id="460" w:author="杨秋霞" w:date="2024-01-30T10:50:00Z">
        <w:r>
          <w:rPr>
            <w:rFonts w:hint="eastAsia" w:ascii="仿宋_GB2312" w:hAnsi="黑体" w:eastAsia="仿宋_GB2312" w:cs="仿宋_GB2312"/>
            <w:sz w:val="32"/>
            <w:szCs w:val="32"/>
            <w:highlight w:val="none"/>
            <w:lang w:val="en-US" w:eastAsia="zh-CN"/>
          </w:rPr>
          <w:t>202</w:t>
        </w:r>
      </w:ins>
      <w:ins w:id="461" w:author="杨秋霞" w:date="2024-01-30T11:13:00Z">
        <w:del w:id="462" w:author="杨薇" w:date="2025-02-07T16:43:00Z">
          <w:r>
            <w:rPr>
              <w:rFonts w:hint="eastAsia" w:ascii="仿宋_GB2312" w:hAnsi="黑体" w:eastAsia="仿宋_GB2312" w:cs="仿宋_GB2312"/>
              <w:sz w:val="32"/>
              <w:szCs w:val="32"/>
              <w:highlight w:val="none"/>
              <w:lang w:val="en-US" w:eastAsia="zh-CN"/>
            </w:rPr>
            <w:delText>4</w:delText>
          </w:r>
        </w:del>
      </w:ins>
      <w:ins w:id="463" w:author="杨薇" w:date="2025-02-07T16:43:00Z">
        <w:r>
          <w:rPr>
            <w:rFonts w:hint="eastAsia" w:ascii="仿宋_GB2312" w:hAnsi="黑体" w:eastAsia="仿宋_GB2312" w:cs="仿宋_GB2312"/>
            <w:sz w:val="32"/>
            <w:szCs w:val="32"/>
            <w:highlight w:val="none"/>
            <w:lang w:val="en-US" w:eastAsia="zh-CN"/>
          </w:rPr>
          <w:t>5</w:t>
        </w:r>
      </w:ins>
      <w:ins w:id="464" w:author="杨秋霞" w:date="2024-01-30T10:50:00Z">
        <w:r>
          <w:rPr>
            <w:rFonts w:hint="eastAsia" w:ascii="仿宋_GB2312" w:hAnsi="黑体" w:eastAsia="仿宋_GB2312"/>
            <w:sz w:val="32"/>
            <w:szCs w:val="32"/>
            <w:highlight w:val="none"/>
          </w:rPr>
          <w:t>年预算数为</w:t>
        </w:r>
      </w:ins>
      <w:ins w:id="465" w:author="杨薇" w:date="2025-02-07T16:43:00Z">
        <w:r>
          <w:rPr>
            <w:rFonts w:hint="eastAsia" w:ascii="仿宋_GB2312" w:hAnsi="黑体" w:eastAsia="仿宋_GB2312"/>
            <w:sz w:val="32"/>
            <w:szCs w:val="32"/>
            <w:rPrChange w:id="466" w:author="杨薇" w:date="2025-02-07T16:43:00Z">
              <w:rPr>
                <w:rFonts w:hint="eastAsia"/>
              </w:rPr>
            </w:rPrChange>
          </w:rPr>
          <w:t>8.20</w:t>
        </w:r>
      </w:ins>
      <w:ins w:id="467" w:author="杨秋霞" w:date="2024-01-30T10:54:00Z">
        <w:del w:id="468" w:author="杨薇" w:date="2025-02-07T16:43:00Z">
          <w:r>
            <w:rPr>
              <w:rFonts w:hint="eastAsia" w:ascii="仿宋_GB2312" w:hAnsi="黑体" w:eastAsia="仿宋_GB2312"/>
              <w:sz w:val="32"/>
              <w:szCs w:val="32"/>
              <w:highlight w:val="none"/>
              <w:lang w:val="en-US" w:eastAsia="zh-CN"/>
            </w:rPr>
            <w:delText>67</w:delText>
          </w:r>
        </w:del>
      </w:ins>
      <w:ins w:id="469" w:author="杨秋霞" w:date="2024-01-30T10:50:00Z">
        <w:r>
          <w:rPr>
            <w:rFonts w:hint="eastAsia" w:ascii="仿宋_GB2312" w:hAnsi="黑体" w:eastAsia="仿宋_GB2312"/>
            <w:sz w:val="32"/>
            <w:szCs w:val="32"/>
            <w:highlight w:val="none"/>
          </w:rPr>
          <w:t>万元，</w:t>
        </w:r>
      </w:ins>
      <w:ins w:id="470" w:author="杨秋霞" w:date="2024-01-30T10:50:00Z">
        <w:r>
          <w:rPr>
            <w:rFonts w:hint="eastAsia" w:ascii="仿宋_GB2312" w:hAnsi="黑体" w:eastAsia="仿宋_GB2312"/>
            <w:color w:val="auto"/>
            <w:sz w:val="32"/>
            <w:szCs w:val="32"/>
            <w:highlight w:val="none"/>
            <w:rPrChange w:id="471" w:author="杨薇" w:date="2025-02-07T16:45:00Z">
              <w:rPr>
                <w:rFonts w:hint="eastAsia" w:ascii="仿宋_GB2312" w:hAnsi="黑体" w:eastAsia="仿宋_GB2312"/>
                <w:sz w:val="32"/>
                <w:szCs w:val="32"/>
                <w:highlight w:val="none"/>
              </w:rPr>
            </w:rPrChange>
          </w:rPr>
          <w:t>比上年预算数</w:t>
        </w:r>
      </w:ins>
      <w:ins w:id="472" w:author="杨秋霞" w:date="2024-01-30T10:54:00Z">
        <w:del w:id="473" w:author="杨薇" w:date="2025-02-07T16:43:00Z">
          <w:r>
            <w:rPr>
              <w:rFonts w:hint="eastAsia" w:ascii="仿宋_GB2312" w:hAnsi="黑体" w:eastAsia="仿宋_GB2312" w:cs="仿宋_GB2312"/>
              <w:color w:val="auto"/>
              <w:sz w:val="32"/>
              <w:szCs w:val="32"/>
              <w:highlight w:val="none"/>
              <w:lang w:eastAsia="zh-CN"/>
              <w:rPrChange w:id="474" w:author="杨薇" w:date="2025-02-07T16:45:00Z">
                <w:rPr>
                  <w:rFonts w:hint="eastAsia" w:ascii="仿宋_GB2312" w:hAnsi="黑体" w:eastAsia="仿宋_GB2312" w:cs="仿宋_GB2312"/>
                  <w:sz w:val="32"/>
                  <w:szCs w:val="32"/>
                  <w:highlight w:val="none"/>
                  <w:lang w:eastAsia="zh-CN"/>
                </w:rPr>
              </w:rPrChange>
            </w:rPr>
            <w:delText>增加</w:delText>
          </w:r>
        </w:del>
      </w:ins>
      <w:ins w:id="475" w:author="杨秋霞" w:date="2024-01-30T10:54:00Z">
        <w:del w:id="476" w:author="杨薇" w:date="2025-02-07T16:43:00Z">
          <w:r>
            <w:rPr>
              <w:rFonts w:hint="eastAsia" w:ascii="仿宋_GB2312" w:hAnsi="黑体" w:eastAsia="仿宋_GB2312" w:cs="仿宋_GB2312"/>
              <w:color w:val="auto"/>
              <w:sz w:val="32"/>
              <w:szCs w:val="32"/>
              <w:highlight w:val="none"/>
              <w:lang w:val="en-US" w:eastAsia="zh-CN"/>
              <w:rPrChange w:id="477" w:author="杨薇" w:date="2025-02-07T16:45:00Z">
                <w:rPr>
                  <w:rFonts w:hint="eastAsia" w:ascii="仿宋_GB2312" w:hAnsi="黑体" w:eastAsia="仿宋_GB2312" w:cs="仿宋_GB2312"/>
                  <w:sz w:val="32"/>
                  <w:szCs w:val="32"/>
                  <w:highlight w:val="none"/>
                  <w:lang w:val="en-US" w:eastAsia="zh-CN"/>
                </w:rPr>
              </w:rPrChange>
            </w:rPr>
            <w:delText>47</w:delText>
          </w:r>
        </w:del>
      </w:ins>
      <w:ins w:id="478" w:author="杨薇" w:date="2025-02-07T16:43:00Z">
        <w:r>
          <w:rPr>
            <w:rFonts w:hint="eastAsia" w:ascii="仿宋_GB2312" w:hAnsi="黑体" w:eastAsia="仿宋_GB2312" w:cs="仿宋_GB2312"/>
            <w:color w:val="auto"/>
            <w:sz w:val="32"/>
            <w:szCs w:val="32"/>
            <w:highlight w:val="none"/>
            <w:lang w:eastAsia="zh-CN"/>
            <w:rPrChange w:id="479" w:author="杨薇" w:date="2025-02-07T16:45:00Z">
              <w:rPr>
                <w:rFonts w:hint="eastAsia" w:ascii="仿宋_GB2312" w:hAnsi="黑体" w:eastAsia="仿宋_GB2312" w:cs="仿宋_GB2312"/>
                <w:sz w:val="32"/>
                <w:szCs w:val="32"/>
                <w:highlight w:val="none"/>
                <w:lang w:eastAsia="zh-CN"/>
              </w:rPr>
            </w:rPrChange>
          </w:rPr>
          <w:t>减少</w:t>
        </w:r>
      </w:ins>
      <w:ins w:id="480" w:author="杨薇" w:date="2025-02-07T16:44:00Z">
        <w:r>
          <w:rPr>
            <w:rFonts w:hint="eastAsia" w:ascii="仿宋_GB2312" w:hAnsi="黑体" w:eastAsia="仿宋_GB2312" w:cs="仿宋_GB2312"/>
            <w:color w:val="auto"/>
            <w:sz w:val="32"/>
            <w:szCs w:val="32"/>
            <w:highlight w:val="none"/>
            <w:lang w:val="en-US" w:eastAsia="zh-CN"/>
            <w:rPrChange w:id="481" w:author="杨薇" w:date="2025-02-07T16:45:00Z">
              <w:rPr>
                <w:rFonts w:hint="eastAsia" w:ascii="仿宋_GB2312" w:hAnsi="黑体" w:eastAsia="仿宋_GB2312" w:cs="仿宋_GB2312"/>
                <w:sz w:val="32"/>
                <w:szCs w:val="32"/>
                <w:highlight w:val="none"/>
                <w:lang w:val="en-US" w:eastAsia="zh-CN"/>
              </w:rPr>
            </w:rPrChange>
          </w:rPr>
          <w:t>5</w:t>
        </w:r>
      </w:ins>
      <w:ins w:id="482" w:author="杨薇" w:date="2025-02-07T16:44:00Z">
        <w:r>
          <w:rPr>
            <w:rFonts w:hint="eastAsia" w:ascii="仿宋_GB2312" w:hAnsi="黑体" w:eastAsia="仿宋_GB2312" w:cs="仿宋_GB2312"/>
            <w:color w:val="auto"/>
            <w:sz w:val="32"/>
            <w:szCs w:val="32"/>
            <w:highlight w:val="none"/>
            <w:lang w:val="en-US" w:eastAsia="zh-CN"/>
            <w:rPrChange w:id="483" w:author="杨薇" w:date="2025-02-07T16:45:00Z">
              <w:rPr>
                <w:rFonts w:hint="eastAsia" w:ascii="仿宋_GB2312" w:hAnsi="黑体" w:eastAsia="仿宋_GB2312" w:cs="仿宋_GB2312"/>
                <w:sz w:val="32"/>
                <w:szCs w:val="32"/>
                <w:highlight w:val="none"/>
                <w:lang w:val="en-US" w:eastAsia="zh-CN"/>
              </w:rPr>
            </w:rPrChange>
          </w:rPr>
          <w:t>8</w:t>
        </w:r>
      </w:ins>
      <w:ins w:id="484" w:author="杨薇" w:date="2025-02-07T16:44:00Z">
        <w:r>
          <w:rPr>
            <w:rFonts w:hint="eastAsia" w:ascii="仿宋_GB2312" w:hAnsi="黑体" w:eastAsia="仿宋_GB2312" w:cs="仿宋_GB2312"/>
            <w:color w:val="auto"/>
            <w:sz w:val="32"/>
            <w:szCs w:val="32"/>
            <w:highlight w:val="none"/>
            <w:lang w:val="en-US" w:eastAsia="zh-CN"/>
            <w:rPrChange w:id="485" w:author="杨薇" w:date="2025-02-07T16:45:00Z">
              <w:rPr>
                <w:rFonts w:hint="eastAsia" w:ascii="仿宋_GB2312" w:hAnsi="黑体" w:eastAsia="仿宋_GB2312" w:cs="仿宋_GB2312"/>
                <w:sz w:val="32"/>
                <w:szCs w:val="32"/>
                <w:highlight w:val="none"/>
                <w:lang w:val="en-US" w:eastAsia="zh-CN"/>
              </w:rPr>
            </w:rPrChange>
          </w:rPr>
          <w:t>.</w:t>
        </w:r>
      </w:ins>
      <w:ins w:id="486" w:author="杨薇" w:date="2025-02-07T16:44:00Z">
        <w:r>
          <w:rPr>
            <w:rFonts w:hint="eastAsia" w:ascii="仿宋_GB2312" w:hAnsi="黑体" w:eastAsia="仿宋_GB2312" w:cs="仿宋_GB2312"/>
            <w:color w:val="auto"/>
            <w:sz w:val="32"/>
            <w:szCs w:val="32"/>
            <w:highlight w:val="none"/>
            <w:lang w:val="en-US" w:eastAsia="zh-CN"/>
            <w:rPrChange w:id="487" w:author="杨薇" w:date="2025-02-07T16:45:00Z">
              <w:rPr>
                <w:rFonts w:hint="eastAsia" w:ascii="仿宋_GB2312" w:hAnsi="黑体" w:eastAsia="仿宋_GB2312" w:cs="仿宋_GB2312"/>
                <w:sz w:val="32"/>
                <w:szCs w:val="32"/>
                <w:highlight w:val="none"/>
                <w:lang w:val="en-US" w:eastAsia="zh-CN"/>
              </w:rPr>
            </w:rPrChange>
          </w:rPr>
          <w:t>8</w:t>
        </w:r>
      </w:ins>
      <w:ins w:id="488" w:author="杨秋霞" w:date="2024-01-30T10:50:00Z">
        <w:r>
          <w:rPr>
            <w:rFonts w:hint="eastAsia" w:ascii="仿宋_GB2312" w:hAnsi="黑体" w:eastAsia="仿宋_GB2312"/>
            <w:color w:val="auto"/>
            <w:sz w:val="32"/>
            <w:szCs w:val="32"/>
            <w:highlight w:val="none"/>
            <w:rPrChange w:id="489" w:author="杨薇" w:date="2025-02-07T16:45:00Z">
              <w:rPr>
                <w:rFonts w:hint="eastAsia" w:ascii="仿宋_GB2312" w:hAnsi="黑体" w:eastAsia="仿宋_GB2312"/>
                <w:sz w:val="32"/>
                <w:szCs w:val="32"/>
                <w:highlight w:val="none"/>
              </w:rPr>
            </w:rPrChange>
          </w:rPr>
          <w:t>万元</w:t>
        </w:r>
      </w:ins>
      <w:ins w:id="490" w:author="杨秋霞" w:date="2024-01-30T10:50:00Z">
        <w:del w:id="491" w:author="杨薇" w:date="2025-02-07T16:44:00Z">
          <w:r>
            <w:rPr>
              <w:rFonts w:hint="eastAsia" w:ascii="仿宋_GB2312" w:hAnsi="黑体" w:eastAsia="仿宋_GB2312"/>
              <w:color w:val="auto"/>
              <w:sz w:val="32"/>
              <w:szCs w:val="32"/>
              <w:highlight w:val="none"/>
              <w:rPrChange w:id="492" w:author="杨薇" w:date="2025-02-07T16:45:00Z">
                <w:rPr>
                  <w:rFonts w:hint="eastAsia" w:ascii="仿宋_GB2312" w:hAnsi="黑体" w:eastAsia="仿宋_GB2312"/>
                  <w:sz w:val="32"/>
                  <w:szCs w:val="32"/>
                  <w:highlight w:val="none"/>
                </w:rPr>
              </w:rPrChange>
            </w:rPr>
            <w:delText>，</w:delText>
          </w:r>
        </w:del>
      </w:ins>
      <w:ins w:id="493" w:author="杨秋霞" w:date="2024-01-30T10:50:00Z">
        <w:del w:id="494" w:author="杨薇" w:date="2025-02-07T16:44:00Z">
          <w:r>
            <w:rPr>
              <w:rFonts w:hint="eastAsia" w:ascii="仿宋_GB2312" w:hAnsi="黑体" w:eastAsia="仿宋_GB2312"/>
              <w:color w:val="auto"/>
              <w:sz w:val="32"/>
              <w:szCs w:val="32"/>
              <w:highlight w:val="none"/>
              <w:rPrChange w:id="495" w:author="杨薇" w:date="2025-02-07T16:45:00Z">
                <w:rPr>
                  <w:rFonts w:hint="eastAsia" w:ascii="仿宋_GB2312" w:hAnsi="黑体" w:eastAsia="仿宋_GB2312"/>
                  <w:sz w:val="32"/>
                  <w:szCs w:val="32"/>
                  <w:highlight w:val="none"/>
                </w:rPr>
              </w:rPrChange>
            </w:rPr>
            <w:delText>主要</w:delText>
          </w:r>
        </w:del>
      </w:ins>
      <w:ins w:id="496" w:author="杨薇" w:date="2025-02-07T16:44:00Z">
        <w:r>
          <w:rPr>
            <w:rFonts w:hint="eastAsia" w:ascii="仿宋_GB2312" w:hAnsi="黑体" w:eastAsia="仿宋_GB2312"/>
            <w:color w:val="auto"/>
            <w:sz w:val="32"/>
            <w:szCs w:val="32"/>
            <w:highlight w:val="none"/>
            <w:rPrChange w:id="497" w:author="杨薇" w:date="2025-02-07T16:45:00Z">
              <w:rPr>
                <w:rFonts w:hint="eastAsia" w:ascii="仿宋_GB2312" w:hAnsi="黑体" w:eastAsia="仿宋_GB2312"/>
                <w:sz w:val="32"/>
                <w:szCs w:val="32"/>
                <w:highlight w:val="none"/>
              </w:rPr>
            </w:rPrChange>
          </w:rPr>
          <w:t>，</w:t>
        </w:r>
      </w:ins>
      <w:ins w:id="498" w:author="杨薇" w:date="2025-02-07T16:44:00Z">
        <w:r>
          <w:rPr>
            <w:rFonts w:hint="eastAsia" w:ascii="仿宋_GB2312" w:hAnsi="黑体" w:eastAsia="仿宋_GB2312"/>
            <w:color w:val="auto"/>
            <w:sz w:val="32"/>
            <w:szCs w:val="32"/>
            <w:highlight w:val="none"/>
            <w:rPrChange w:id="499" w:author="杨薇" w:date="2025-02-07T16:45:00Z">
              <w:rPr>
                <w:rFonts w:hint="eastAsia" w:ascii="仿宋_GB2312" w:hAnsi="黑体" w:eastAsia="仿宋_GB2312"/>
                <w:color w:val="auto"/>
                <w:sz w:val="32"/>
                <w:szCs w:val="32"/>
                <w:highlight w:val="none"/>
              </w:rPr>
            </w:rPrChange>
          </w:rPr>
          <w:t>主要</w:t>
        </w:r>
      </w:ins>
      <w:ins w:id="500" w:author="杨薇" w:date="2025-02-07T16:44:00Z">
        <w:r>
          <w:rPr>
            <w:rFonts w:hint="eastAsia" w:ascii="仿宋_GB2312" w:hAnsi="黑体" w:eastAsia="仿宋_GB2312"/>
            <w:color w:val="auto"/>
            <w:sz w:val="32"/>
            <w:szCs w:val="32"/>
            <w:highlight w:val="none"/>
            <w:lang w:eastAsia="zh-CN"/>
            <w:rPrChange w:id="501" w:author="杨薇" w:date="2025-02-07T16:45:00Z">
              <w:rPr>
                <w:rFonts w:hint="eastAsia" w:ascii="仿宋_GB2312" w:hAnsi="黑体" w:eastAsia="仿宋_GB2312"/>
                <w:color w:val="auto"/>
                <w:sz w:val="32"/>
                <w:szCs w:val="32"/>
                <w:highlight w:val="none"/>
                <w:lang w:eastAsia="zh-CN"/>
              </w:rPr>
            </w:rPrChange>
          </w:rPr>
          <w:t>是</w:t>
        </w:r>
      </w:ins>
      <w:ins w:id="502" w:author="杨薇" w:date="2025-02-07T16:50:00Z">
        <w:r>
          <w:rPr>
            <w:rFonts w:hint="eastAsia" w:ascii="仿宋_GB2312" w:hAnsi="黑体" w:eastAsia="仿宋_GB2312"/>
            <w:color w:val="auto"/>
            <w:sz w:val="32"/>
            <w:szCs w:val="32"/>
            <w:highlight w:val="none"/>
            <w:lang w:eastAsia="zh-CN"/>
          </w:rPr>
          <w:t>根据预算编制要求，部分</w:t>
        </w:r>
      </w:ins>
      <w:ins w:id="503" w:author="杨薇" w:date="2025-02-07T16:51:00Z">
        <w:r>
          <w:rPr>
            <w:rFonts w:hint="eastAsia" w:ascii="仿宋_GB2312" w:hAnsi="黑体" w:eastAsia="仿宋_GB2312"/>
            <w:color w:val="auto"/>
            <w:sz w:val="32"/>
            <w:szCs w:val="32"/>
            <w:highlight w:val="none"/>
            <w:lang w:eastAsia="zh-CN"/>
          </w:rPr>
          <w:t>经费预算由</w:t>
        </w:r>
      </w:ins>
      <w:ins w:id="504" w:author="杨薇" w:date="2025-02-07T16:52:00Z">
        <w:r>
          <w:rPr>
            <w:rFonts w:hint="eastAsia" w:ascii="仿宋_GB2312" w:hAnsi="黑体" w:eastAsia="仿宋_GB2312" w:cs="仿宋_GB2312"/>
            <w:sz w:val="32"/>
            <w:szCs w:val="32"/>
            <w:highlight w:val="none"/>
            <w:lang w:eastAsia="zh-CN"/>
          </w:rPr>
          <w:t>综合运行</w:t>
        </w:r>
      </w:ins>
      <w:ins w:id="505" w:author="杨薇" w:date="2025-02-07T16:52:00Z">
        <w:r>
          <w:rPr>
            <w:rFonts w:hint="eastAsia" w:ascii="仿宋_GB2312" w:hAnsi="黑体" w:eastAsia="仿宋_GB2312" w:cs="仿宋_GB2312"/>
            <w:sz w:val="32"/>
            <w:szCs w:val="32"/>
            <w:highlight w:val="none"/>
          </w:rPr>
          <w:t>事务</w:t>
        </w:r>
      </w:ins>
      <w:ins w:id="506" w:author="杨薇" w:date="2025-02-07T16:52:00Z">
        <w:r>
          <w:rPr>
            <w:rFonts w:hint="eastAsia" w:ascii="仿宋_GB2312" w:hAnsi="黑体" w:eastAsia="仿宋_GB2312"/>
            <w:color w:val="auto"/>
            <w:sz w:val="32"/>
            <w:szCs w:val="32"/>
            <w:highlight w:val="none"/>
            <w:lang w:eastAsia="zh-CN"/>
          </w:rPr>
          <w:t>转</w:t>
        </w:r>
      </w:ins>
      <w:ins w:id="507" w:author="杨薇" w:date="2025-02-07T16:51:00Z">
        <w:r>
          <w:rPr>
            <w:rFonts w:hint="eastAsia" w:ascii="仿宋_GB2312" w:hAnsi="黑体" w:eastAsia="仿宋_GB2312"/>
            <w:color w:val="auto"/>
            <w:sz w:val="32"/>
            <w:szCs w:val="32"/>
            <w:highlight w:val="none"/>
            <w:lang w:eastAsia="zh-CN"/>
          </w:rPr>
          <w:t>入公用支出</w:t>
        </w:r>
      </w:ins>
      <w:ins w:id="508" w:author="杨薇" w:date="2025-02-07T16:44:00Z">
        <w:r>
          <w:rPr>
            <w:rFonts w:hint="eastAsia" w:ascii="仿宋_GB2312" w:hAnsi="黑体" w:eastAsia="仿宋_GB2312"/>
            <w:sz w:val="32"/>
            <w:szCs w:val="32"/>
            <w:highlight w:val="none"/>
            <w:lang w:eastAsia="zh-CN"/>
          </w:rPr>
          <w:t>。</w:t>
        </w:r>
      </w:ins>
      <w:ins w:id="509" w:author="杨秋霞" w:date="2024-01-30T10:50:00Z">
        <w:del w:id="510" w:author="杨薇" w:date="2025-02-07T16:44:00Z">
          <w:r>
            <w:rPr>
              <w:rFonts w:hint="eastAsia" w:ascii="仿宋_GB2312" w:hAnsi="黑体" w:eastAsia="仿宋_GB2312"/>
              <w:color w:val="auto"/>
              <w:sz w:val="32"/>
              <w:szCs w:val="32"/>
              <w:highlight w:val="none"/>
              <w:lang w:eastAsia="zh-CN"/>
              <w:rPrChange w:id="511" w:author="刘畅" w:date="2024-01-30T16:38:00Z">
                <w:rPr>
                  <w:rFonts w:hint="eastAsia" w:ascii="仿宋_GB2312" w:hAnsi="黑体" w:eastAsia="仿宋_GB2312"/>
                  <w:sz w:val="32"/>
                  <w:szCs w:val="32"/>
                  <w:highlight w:val="none"/>
                  <w:lang w:eastAsia="zh-CN"/>
                </w:rPr>
              </w:rPrChange>
            </w:rPr>
            <w:delText>是</w:delText>
          </w:r>
        </w:del>
      </w:ins>
      <w:ins w:id="512" w:author="杨秋霞" w:date="2024-01-30T10:50:00Z">
        <w:del w:id="513" w:author="杨薇" w:date="2025-02-07T16:44:00Z">
          <w:r>
            <w:rPr>
              <w:rFonts w:hint="eastAsia" w:ascii="仿宋_GB2312" w:hAnsi="黑体" w:eastAsia="仿宋_GB2312"/>
              <w:color w:val="auto"/>
              <w:sz w:val="32"/>
              <w:szCs w:val="32"/>
              <w:highlight w:val="none"/>
              <w:lang w:eastAsia="zh-CN"/>
              <w:rPrChange w:id="514" w:author="刘畅" w:date="2024-01-30T16:38:00Z">
                <w:rPr>
                  <w:rFonts w:hint="eastAsia" w:ascii="仿宋_GB2312" w:hAnsi="黑体" w:eastAsia="仿宋_GB2312"/>
                  <w:sz w:val="32"/>
                  <w:szCs w:val="32"/>
                  <w:highlight w:val="none"/>
                  <w:lang w:eastAsia="zh-CN"/>
                </w:rPr>
              </w:rPrChange>
            </w:rPr>
            <w:delText>一般行政管理事务部分支出调至行政运行中</w:delText>
          </w:r>
        </w:del>
      </w:ins>
      <w:ins w:id="515" w:author="刘畅" w:date="2024-01-30T16:38:00Z">
        <w:del w:id="516" w:author="杨薇" w:date="2025-02-07T16:44:00Z">
          <w:r>
            <w:rPr>
              <w:rFonts w:hint="eastAsia" w:ascii="仿宋_GB2312" w:hAnsi="黑体" w:eastAsia="仿宋_GB2312"/>
              <w:color w:val="auto"/>
              <w:sz w:val="32"/>
              <w:szCs w:val="32"/>
              <w:highlight w:val="none"/>
              <w:lang w:eastAsia="zh-CN"/>
              <w:rPrChange w:id="517" w:author="刘畅" w:date="2024-01-30T16:38:00Z">
                <w:rPr>
                  <w:rFonts w:hint="eastAsia" w:ascii="仿宋_GB2312" w:hAnsi="黑体" w:eastAsia="仿宋_GB2312"/>
                  <w:color w:val="FF0000"/>
                  <w:sz w:val="32"/>
                  <w:szCs w:val="32"/>
                  <w:highlight w:val="none"/>
                  <w:lang w:eastAsia="zh-CN"/>
                </w:rPr>
              </w:rPrChange>
            </w:rPr>
            <w:delText>综合</w:delText>
          </w:r>
        </w:del>
      </w:ins>
      <w:ins w:id="518" w:author="刘畅" w:date="2024-01-30T16:38:00Z">
        <w:del w:id="519" w:author="杨薇" w:date="2025-02-07T16:44:00Z">
          <w:r>
            <w:rPr>
              <w:rFonts w:hint="eastAsia" w:ascii="仿宋_GB2312" w:hAnsi="黑体" w:eastAsia="仿宋_GB2312"/>
              <w:color w:val="auto"/>
              <w:sz w:val="32"/>
              <w:szCs w:val="32"/>
              <w:highlight w:val="none"/>
              <w:lang w:eastAsia="zh-CN"/>
              <w:rPrChange w:id="520" w:author="刘畅" w:date="2024-01-30T16:38:00Z">
                <w:rPr>
                  <w:rFonts w:hint="eastAsia" w:ascii="仿宋_GB2312" w:hAnsi="黑体" w:eastAsia="仿宋_GB2312"/>
                  <w:color w:val="FF0000"/>
                  <w:sz w:val="32"/>
                  <w:szCs w:val="32"/>
                  <w:highlight w:val="none"/>
                  <w:lang w:eastAsia="zh-CN"/>
                </w:rPr>
              </w:rPrChange>
            </w:rPr>
            <w:delText>运行</w:delText>
          </w:r>
        </w:del>
      </w:ins>
      <w:ins w:id="521" w:author="刘畅" w:date="2024-01-30T16:38:00Z">
        <w:del w:id="522" w:author="杨薇" w:date="2025-02-07T16:44:00Z">
          <w:r>
            <w:rPr>
              <w:rFonts w:hint="eastAsia" w:ascii="仿宋_GB2312" w:hAnsi="黑体" w:eastAsia="仿宋_GB2312"/>
              <w:color w:val="auto"/>
              <w:sz w:val="32"/>
              <w:szCs w:val="32"/>
              <w:highlight w:val="none"/>
              <w:lang w:eastAsia="zh-CN"/>
              <w:rPrChange w:id="523" w:author="刘畅" w:date="2024-01-30T16:38:00Z">
                <w:rPr>
                  <w:rFonts w:hint="eastAsia" w:ascii="仿宋_GB2312" w:hAnsi="黑体" w:eastAsia="仿宋_GB2312"/>
                  <w:color w:val="FF0000"/>
                  <w:sz w:val="32"/>
                  <w:szCs w:val="32"/>
                  <w:highlight w:val="none"/>
                  <w:lang w:eastAsia="zh-CN"/>
                </w:rPr>
              </w:rPrChange>
            </w:rPr>
            <w:delText>事务</w:delText>
          </w:r>
        </w:del>
      </w:ins>
      <w:ins w:id="524" w:author="刘畅" w:date="2024-01-30T16:38:00Z">
        <w:del w:id="525" w:author="杨薇" w:date="2025-02-07T16:44:00Z">
          <w:r>
            <w:rPr>
              <w:rFonts w:hint="eastAsia" w:ascii="仿宋_GB2312" w:hAnsi="黑体" w:eastAsia="仿宋_GB2312"/>
              <w:color w:val="auto"/>
              <w:sz w:val="32"/>
              <w:szCs w:val="32"/>
              <w:highlight w:val="none"/>
              <w:lang w:eastAsia="zh-CN"/>
              <w:rPrChange w:id="526" w:author="刘畅" w:date="2024-01-30T16:38:00Z">
                <w:rPr>
                  <w:rFonts w:hint="eastAsia" w:ascii="仿宋_GB2312" w:hAnsi="黑体" w:eastAsia="仿宋_GB2312"/>
                  <w:color w:val="FF0000"/>
                  <w:sz w:val="32"/>
                  <w:szCs w:val="32"/>
                  <w:highlight w:val="none"/>
                  <w:lang w:eastAsia="zh-CN"/>
                </w:rPr>
              </w:rPrChange>
            </w:rPr>
            <w:delText>和</w:delText>
          </w:r>
        </w:del>
      </w:ins>
      <w:ins w:id="527" w:author="刘畅" w:date="2024-01-30T16:38:00Z">
        <w:del w:id="528" w:author="杨薇" w:date="2025-02-07T16:44:00Z">
          <w:r>
            <w:rPr>
              <w:rFonts w:hint="eastAsia" w:ascii="仿宋_GB2312" w:hAnsi="黑体" w:eastAsia="仿宋_GB2312"/>
              <w:color w:val="auto"/>
              <w:sz w:val="32"/>
              <w:szCs w:val="32"/>
              <w:highlight w:val="none"/>
              <w:lang w:eastAsia="zh-CN"/>
              <w:rPrChange w:id="529" w:author="刘畅" w:date="2024-01-30T16:38:00Z">
                <w:rPr>
                  <w:rFonts w:hint="eastAsia" w:ascii="仿宋_GB2312" w:hAnsi="黑体" w:eastAsia="仿宋_GB2312"/>
                  <w:color w:val="FF0000"/>
                  <w:sz w:val="32"/>
                  <w:szCs w:val="32"/>
                  <w:highlight w:val="none"/>
                  <w:lang w:eastAsia="zh-CN"/>
                </w:rPr>
              </w:rPrChange>
            </w:rPr>
            <w:delText>信息</w:delText>
          </w:r>
        </w:del>
      </w:ins>
      <w:ins w:id="530" w:author="刘畅" w:date="2024-01-30T16:38:00Z">
        <w:del w:id="531" w:author="杨薇" w:date="2025-02-07T16:44:00Z">
          <w:r>
            <w:rPr>
              <w:rFonts w:hint="eastAsia" w:ascii="仿宋_GB2312" w:hAnsi="黑体" w:eastAsia="仿宋_GB2312"/>
              <w:color w:val="auto"/>
              <w:sz w:val="32"/>
              <w:szCs w:val="32"/>
              <w:highlight w:val="none"/>
              <w:lang w:eastAsia="zh-CN"/>
              <w:rPrChange w:id="532" w:author="刘畅" w:date="2024-01-30T16:38:00Z">
                <w:rPr>
                  <w:rFonts w:hint="eastAsia" w:ascii="仿宋_GB2312" w:hAnsi="黑体" w:eastAsia="仿宋_GB2312"/>
                  <w:color w:val="FF0000"/>
                  <w:sz w:val="32"/>
                  <w:szCs w:val="32"/>
                  <w:highlight w:val="none"/>
                  <w:lang w:eastAsia="zh-CN"/>
                </w:rPr>
              </w:rPrChange>
            </w:rPr>
            <w:delText>系统</w:delText>
          </w:r>
        </w:del>
      </w:ins>
      <w:ins w:id="533" w:author="刘畅" w:date="2024-01-30T16:38:00Z">
        <w:del w:id="534" w:author="杨薇" w:date="2025-02-07T16:44:00Z">
          <w:r>
            <w:rPr>
              <w:rFonts w:hint="eastAsia" w:ascii="仿宋_GB2312" w:hAnsi="黑体" w:eastAsia="仿宋_GB2312"/>
              <w:color w:val="auto"/>
              <w:sz w:val="32"/>
              <w:szCs w:val="32"/>
              <w:highlight w:val="none"/>
              <w:lang w:eastAsia="zh-CN"/>
              <w:rPrChange w:id="535" w:author="刘畅" w:date="2024-01-30T16:38:00Z">
                <w:rPr>
                  <w:rFonts w:hint="eastAsia" w:ascii="仿宋_GB2312" w:hAnsi="黑体" w:eastAsia="仿宋_GB2312"/>
                  <w:color w:val="FF0000"/>
                  <w:sz w:val="32"/>
                  <w:szCs w:val="32"/>
                  <w:highlight w:val="none"/>
                  <w:lang w:eastAsia="zh-CN"/>
                </w:rPr>
              </w:rPrChange>
            </w:rPr>
            <w:delText>运行</w:delText>
          </w:r>
        </w:del>
      </w:ins>
      <w:ins w:id="536" w:author="刘畅" w:date="2024-01-30T16:38:00Z">
        <w:del w:id="537" w:author="杨薇" w:date="2025-02-07T16:44:00Z">
          <w:r>
            <w:rPr>
              <w:rFonts w:hint="eastAsia" w:ascii="仿宋_GB2312" w:hAnsi="黑体" w:eastAsia="仿宋_GB2312"/>
              <w:color w:val="auto"/>
              <w:sz w:val="32"/>
              <w:szCs w:val="32"/>
              <w:highlight w:val="none"/>
              <w:lang w:eastAsia="zh-CN"/>
              <w:rPrChange w:id="538" w:author="刘畅" w:date="2024-01-30T16:38:00Z">
                <w:rPr>
                  <w:rFonts w:hint="eastAsia" w:ascii="仿宋_GB2312" w:hAnsi="黑体" w:eastAsia="仿宋_GB2312"/>
                  <w:color w:val="FF0000"/>
                  <w:sz w:val="32"/>
                  <w:szCs w:val="32"/>
                  <w:highlight w:val="none"/>
                  <w:lang w:eastAsia="zh-CN"/>
                </w:rPr>
              </w:rPrChange>
            </w:rPr>
            <w:delText>维护经费</w:delText>
          </w:r>
        </w:del>
      </w:ins>
      <w:ins w:id="539" w:author="杨秋霞" w:date="2024-01-30T10:50:00Z">
        <w:del w:id="540" w:author="杨薇" w:date="2025-02-07T16:44:00Z">
          <w:r>
            <w:rPr>
              <w:rFonts w:hint="eastAsia" w:ascii="仿宋_GB2312" w:hAnsi="黑体" w:eastAsia="仿宋_GB2312"/>
              <w:sz w:val="32"/>
              <w:szCs w:val="32"/>
              <w:highlight w:val="none"/>
              <w:lang w:eastAsia="zh-CN"/>
            </w:rPr>
            <w:delText>。</w:delText>
          </w:r>
        </w:del>
      </w:ins>
    </w:p>
    <w:p>
      <w:pPr>
        <w:ind w:firstLine="640" w:firstLineChars="200"/>
        <w:rPr>
          <w:ins w:id="541" w:author="杨秋霞" w:date="2024-01-30T10:50:00Z"/>
          <w:rFonts w:hint="eastAsia" w:ascii="仿宋_GB2312" w:hAnsi="黑体" w:eastAsia="仿宋_GB2312"/>
          <w:sz w:val="32"/>
          <w:szCs w:val="32"/>
          <w:highlight w:val="none"/>
          <w:lang w:val="en-US" w:eastAsia="zh-CN"/>
        </w:rPr>
      </w:pPr>
      <w:ins w:id="542" w:author="杨秋霞" w:date="2024-01-30T10:50:00Z">
        <w:r>
          <w:rPr>
            <w:rFonts w:hint="default" w:ascii="Times New Roman" w:hAnsi="Times New Roman" w:eastAsia="仿宋_GB2312" w:cs="Times New Roman"/>
            <w:sz w:val="32"/>
            <w:szCs w:val="32"/>
            <w:highlight w:val="none"/>
          </w:rPr>
          <w:t>3.一般公共服务（类）财政事务（款）财政国库业务（项）</w:t>
        </w:r>
      </w:ins>
      <w:ins w:id="543" w:author="杨秋霞" w:date="2024-01-30T10:50:00Z">
        <w:r>
          <w:rPr>
            <w:rFonts w:hint="eastAsia" w:ascii="仿宋_GB2312" w:hAnsi="黑体" w:eastAsia="仿宋_GB2312" w:cs="仿宋_GB2312"/>
            <w:sz w:val="32"/>
            <w:szCs w:val="32"/>
            <w:highlight w:val="none"/>
            <w:lang w:val="en-US" w:eastAsia="zh-CN"/>
          </w:rPr>
          <w:t>202</w:t>
        </w:r>
      </w:ins>
      <w:ins w:id="544" w:author="杨秋霞" w:date="2024-01-30T11:13:00Z">
        <w:del w:id="545" w:author="杨薇" w:date="2025-02-07T16:44:00Z">
          <w:r>
            <w:rPr>
              <w:rFonts w:hint="eastAsia" w:ascii="仿宋_GB2312" w:hAnsi="黑体" w:eastAsia="仿宋_GB2312" w:cs="仿宋_GB2312"/>
              <w:sz w:val="32"/>
              <w:szCs w:val="32"/>
              <w:highlight w:val="none"/>
              <w:lang w:val="en-US" w:eastAsia="zh-CN"/>
            </w:rPr>
            <w:delText>4</w:delText>
          </w:r>
        </w:del>
      </w:ins>
      <w:ins w:id="546" w:author="杨薇" w:date="2025-02-07T16:44:00Z">
        <w:r>
          <w:rPr>
            <w:rFonts w:hint="eastAsia" w:ascii="仿宋_GB2312" w:hAnsi="黑体" w:eastAsia="仿宋_GB2312" w:cs="仿宋_GB2312"/>
            <w:sz w:val="32"/>
            <w:szCs w:val="32"/>
            <w:highlight w:val="none"/>
            <w:lang w:val="en-US" w:eastAsia="zh-CN"/>
          </w:rPr>
          <w:t>5</w:t>
        </w:r>
      </w:ins>
      <w:ins w:id="547" w:author="杨秋霞" w:date="2024-01-30T10:50:00Z">
        <w:r>
          <w:rPr>
            <w:rFonts w:hint="default" w:ascii="Times New Roman" w:hAnsi="Times New Roman" w:eastAsia="仿宋_GB2312" w:cs="Times New Roman"/>
            <w:sz w:val="32"/>
            <w:szCs w:val="32"/>
            <w:highlight w:val="none"/>
          </w:rPr>
          <w:t>年预算数为</w:t>
        </w:r>
      </w:ins>
      <w:ins w:id="548" w:author="杨秋霞" w:date="2024-01-30T10:54:00Z">
        <w:r>
          <w:rPr>
            <w:rFonts w:hint="eastAsia" w:ascii="Times New Roman" w:hAnsi="Times New Roman" w:eastAsia="仿宋_GB2312" w:cs="Times New Roman"/>
            <w:sz w:val="32"/>
            <w:szCs w:val="32"/>
            <w:highlight w:val="none"/>
            <w:lang w:val="en-US" w:eastAsia="zh-CN"/>
          </w:rPr>
          <w:t>250</w:t>
        </w:r>
      </w:ins>
      <w:ins w:id="549" w:author="杨秋霞" w:date="2024-01-30T10:50:00Z">
        <w:r>
          <w:rPr>
            <w:rFonts w:hint="default" w:ascii="Times New Roman" w:hAnsi="Times New Roman" w:eastAsia="仿宋_GB2312" w:cs="Times New Roman"/>
            <w:sz w:val="32"/>
            <w:szCs w:val="32"/>
            <w:highlight w:val="none"/>
          </w:rPr>
          <w:t>万元，</w:t>
        </w:r>
      </w:ins>
      <w:ins w:id="550" w:author="杨薇" w:date="2025-02-07T16:45:00Z">
        <w:r>
          <w:rPr>
            <w:rFonts w:hint="eastAsia" w:ascii="Times New Roman" w:hAnsi="Times New Roman" w:eastAsia="仿宋_GB2312" w:cs="Times New Roman"/>
            <w:sz w:val="32"/>
            <w:szCs w:val="32"/>
            <w:highlight w:val="none"/>
            <w:lang w:eastAsia="zh-CN"/>
          </w:rPr>
          <w:t>与</w:t>
        </w:r>
      </w:ins>
      <w:ins w:id="551" w:author="杨薇" w:date="2025-02-07T16:45:00Z">
        <w:r>
          <w:rPr>
            <w:rFonts w:hint="default" w:ascii="Times New Roman" w:hAnsi="Times New Roman" w:eastAsia="仿宋_GB2312" w:cs="Times New Roman"/>
            <w:sz w:val="32"/>
            <w:szCs w:val="32"/>
            <w:highlight w:val="none"/>
          </w:rPr>
          <w:t>上年预算数</w:t>
        </w:r>
      </w:ins>
      <w:ins w:id="552" w:author="杨薇" w:date="2025-02-07T16:45:00Z">
        <w:r>
          <w:rPr>
            <w:rFonts w:hint="eastAsia" w:ascii="Times New Roman" w:hAnsi="Times New Roman" w:eastAsia="仿宋_GB2312" w:cs="Times New Roman"/>
            <w:sz w:val="32"/>
            <w:szCs w:val="32"/>
            <w:highlight w:val="none"/>
            <w:lang w:eastAsia="zh-CN"/>
          </w:rPr>
          <w:t>持平</w:t>
        </w:r>
      </w:ins>
      <w:ins w:id="553" w:author="杨薇" w:date="2025-02-07T16:45:00Z">
        <w:r>
          <w:rPr>
            <w:rFonts w:hint="eastAsia" w:ascii="Times New Roman" w:hAnsi="Times New Roman" w:eastAsia="仿宋_GB2312" w:cs="Times New Roman"/>
            <w:sz w:val="32"/>
            <w:szCs w:val="32"/>
            <w:highlight w:val="none"/>
            <w:lang w:val="en-US" w:eastAsia="zh-CN"/>
          </w:rPr>
          <w:t>。</w:t>
        </w:r>
      </w:ins>
      <w:ins w:id="554" w:author="杨秋霞" w:date="2024-01-30T10:50:00Z">
        <w:del w:id="555" w:author="杨薇" w:date="2025-02-07T16:45:00Z">
          <w:r>
            <w:rPr>
              <w:rFonts w:hint="default" w:ascii="Times New Roman" w:hAnsi="Times New Roman" w:eastAsia="仿宋_GB2312" w:cs="Times New Roman"/>
              <w:sz w:val="32"/>
              <w:szCs w:val="32"/>
              <w:highlight w:val="none"/>
            </w:rPr>
            <w:delText>比上年预算数</w:delText>
          </w:r>
        </w:del>
      </w:ins>
      <w:ins w:id="556" w:author="杨秋霞" w:date="2024-01-30T10:50:00Z">
        <w:del w:id="557" w:author="杨薇" w:date="2025-02-07T16:45:00Z">
          <w:r>
            <w:rPr>
              <w:rFonts w:hint="eastAsia" w:ascii="Times New Roman" w:hAnsi="Times New Roman" w:eastAsia="仿宋_GB2312" w:cs="Times New Roman"/>
              <w:sz w:val="32"/>
              <w:szCs w:val="32"/>
              <w:highlight w:val="none"/>
              <w:lang w:eastAsia="zh-CN"/>
            </w:rPr>
            <w:delText>减少</w:delText>
          </w:r>
        </w:del>
      </w:ins>
      <w:ins w:id="558" w:author="杨秋霞" w:date="2024-01-30T10:54:00Z">
        <w:del w:id="559" w:author="杨薇" w:date="2025-02-07T16:45:00Z">
          <w:r>
            <w:rPr>
              <w:rFonts w:hint="eastAsia" w:ascii="Times New Roman" w:hAnsi="Times New Roman" w:eastAsia="仿宋_GB2312" w:cs="Times New Roman"/>
              <w:sz w:val="32"/>
              <w:szCs w:val="32"/>
              <w:highlight w:val="none"/>
              <w:lang w:val="en-US" w:eastAsia="zh-CN"/>
            </w:rPr>
            <w:delText>153</w:delText>
          </w:r>
        </w:del>
      </w:ins>
      <w:ins w:id="560" w:author="杨秋霞" w:date="2024-01-30T10:50:00Z">
        <w:del w:id="561" w:author="杨薇" w:date="2025-02-07T16:45:00Z">
          <w:r>
            <w:rPr>
              <w:rFonts w:hint="default" w:ascii="Times New Roman" w:hAnsi="Times New Roman" w:eastAsia="仿宋_GB2312" w:cs="Times New Roman"/>
              <w:sz w:val="32"/>
              <w:szCs w:val="32"/>
              <w:highlight w:val="none"/>
            </w:rPr>
            <w:delText>万元，</w:delText>
          </w:r>
        </w:del>
      </w:ins>
      <w:ins w:id="562" w:author="杨秋霞" w:date="2024-01-30T10:50:00Z">
        <w:del w:id="563" w:author="杨薇" w:date="2025-02-07T16:45:00Z">
          <w:r>
            <w:rPr>
              <w:rFonts w:hint="default" w:ascii="Times New Roman" w:hAnsi="Times New Roman" w:eastAsia="仿宋_GB2312" w:cs="Times New Roman"/>
              <w:color w:val="auto"/>
              <w:sz w:val="32"/>
              <w:szCs w:val="32"/>
              <w:highlight w:val="none"/>
              <w:rPrChange w:id="564" w:author="刘畅" w:date="2024-01-30T16:40:00Z">
                <w:rPr>
                  <w:rFonts w:hint="default" w:ascii="Times New Roman" w:hAnsi="Times New Roman" w:eastAsia="仿宋_GB2312" w:cs="Times New Roman"/>
                  <w:sz w:val="32"/>
                  <w:szCs w:val="32"/>
                  <w:highlight w:val="none"/>
                </w:rPr>
              </w:rPrChange>
            </w:rPr>
            <w:delText>主要是</w:delText>
          </w:r>
        </w:del>
      </w:ins>
      <w:ins w:id="565" w:author="刘畅" w:date="2024-01-30T16:41:00Z">
        <w:del w:id="566" w:author="杨薇" w:date="2025-02-07T16:45:00Z">
          <w:r>
            <w:rPr>
              <w:rFonts w:hint="eastAsia" w:ascii="Times New Roman" w:hAnsi="Times New Roman" w:eastAsia="仿宋_GB2312" w:cs="Times New Roman"/>
              <w:color w:val="auto"/>
              <w:sz w:val="32"/>
              <w:szCs w:val="32"/>
              <w:highlight w:val="none"/>
              <w:lang w:eastAsia="zh-CN"/>
            </w:rPr>
            <w:delText>因为</w:delText>
          </w:r>
        </w:del>
      </w:ins>
      <w:ins w:id="567" w:author="刘畅" w:date="2024-01-30T16:40:00Z">
        <w:del w:id="568" w:author="杨薇" w:date="2025-02-07T16:45:00Z">
          <w:r>
            <w:rPr>
              <w:rFonts w:hint="default" w:ascii="Times New Roman" w:hAnsi="Times New Roman" w:eastAsia="仿宋_GB2312" w:cs="Times New Roman"/>
              <w:color w:val="auto"/>
              <w:sz w:val="32"/>
              <w:szCs w:val="32"/>
              <w:highlight w:val="none"/>
              <w:rPrChange w:id="569" w:author="刘畅" w:date="2024-01-30T16:40:00Z">
                <w:rPr>
                  <w:rFonts w:hint="default" w:ascii="Times New Roman" w:hAnsi="Times New Roman" w:eastAsia="仿宋_GB2312" w:cs="Times New Roman"/>
                  <w:color w:val="FF0000"/>
                  <w:sz w:val="32"/>
                  <w:szCs w:val="32"/>
                  <w:highlight w:val="none"/>
                </w:rPr>
              </w:rPrChange>
            </w:rPr>
            <w:delText>贯彻落实习近平总书记有关党政机关习惯过紧日子重要批示精神</w:delText>
          </w:r>
        </w:del>
      </w:ins>
      <w:ins w:id="570" w:author="杨秋霞" w:date="2024-01-30T10:50:00Z">
        <w:del w:id="571" w:author="杨薇" w:date="2025-02-07T16:45:00Z">
          <w:r>
            <w:rPr>
              <w:rFonts w:hint="eastAsia" w:ascii="仿宋_GB2312" w:hAnsi="黑体" w:eastAsia="仿宋_GB2312"/>
              <w:sz w:val="32"/>
              <w:szCs w:val="32"/>
              <w:highlight w:val="none"/>
              <w:lang w:val="en-US" w:eastAsia="zh-CN"/>
            </w:rPr>
            <w:delText>。</w:delText>
          </w:r>
        </w:del>
      </w:ins>
    </w:p>
    <w:p>
      <w:pPr>
        <w:ind w:firstLine="640"/>
        <w:rPr>
          <w:ins w:id="572" w:author="杨秋霞" w:date="2024-01-30T10:50:00Z"/>
          <w:rFonts w:ascii="仿宋_GB2312" w:hAnsi="黑体" w:eastAsia="仿宋_GB2312"/>
          <w:sz w:val="32"/>
          <w:szCs w:val="32"/>
          <w:highlight w:val="none"/>
        </w:rPr>
      </w:pPr>
      <w:ins w:id="573" w:author="杨秋霞" w:date="2024-01-30T10:50:00Z">
        <w:r>
          <w:rPr>
            <w:rFonts w:hint="default" w:ascii="Times New Roman" w:hAnsi="Times New Roman" w:eastAsia="仿宋_GB2312" w:cs="Times New Roman"/>
            <w:sz w:val="32"/>
            <w:szCs w:val="32"/>
            <w:highlight w:val="none"/>
          </w:rPr>
          <w:t>4.社会保障和就业（类）行政事业单位养老（款）机关事业单位基本养老保险缴费（项）202</w:t>
        </w:r>
      </w:ins>
      <w:ins w:id="574" w:author="杨秋霞" w:date="2024-01-30T11:13:00Z">
        <w:del w:id="575" w:author="杨薇" w:date="2025-02-07T16:52:00Z">
          <w:r>
            <w:rPr>
              <w:rFonts w:hint="eastAsia" w:ascii="Times New Roman" w:hAnsi="Times New Roman" w:eastAsia="仿宋_GB2312" w:cs="Times New Roman"/>
              <w:sz w:val="32"/>
              <w:szCs w:val="32"/>
              <w:highlight w:val="none"/>
              <w:lang w:val="en-US" w:eastAsia="zh-CN"/>
            </w:rPr>
            <w:delText>4</w:delText>
          </w:r>
        </w:del>
      </w:ins>
      <w:ins w:id="576" w:author="杨薇" w:date="2025-02-07T16:52:00Z">
        <w:r>
          <w:rPr>
            <w:rFonts w:hint="eastAsia" w:ascii="Times New Roman" w:hAnsi="Times New Roman" w:eastAsia="仿宋_GB2312" w:cs="Times New Roman"/>
            <w:sz w:val="32"/>
            <w:szCs w:val="32"/>
            <w:highlight w:val="none"/>
            <w:lang w:val="en-US" w:eastAsia="zh-CN"/>
          </w:rPr>
          <w:t>5</w:t>
        </w:r>
      </w:ins>
      <w:ins w:id="577" w:author="杨秋霞" w:date="2024-01-30T10:50:00Z">
        <w:r>
          <w:rPr>
            <w:rFonts w:hint="default" w:ascii="Times New Roman" w:hAnsi="Times New Roman" w:eastAsia="仿宋_GB2312" w:cs="Times New Roman"/>
            <w:sz w:val="32"/>
            <w:szCs w:val="32"/>
            <w:highlight w:val="none"/>
          </w:rPr>
          <w:t>年预算数为</w:t>
        </w:r>
      </w:ins>
      <w:ins w:id="578" w:author="杨薇" w:date="2025-02-07T16:52:00Z">
        <w:r>
          <w:rPr>
            <w:rFonts w:hint="default" w:ascii="Times New Roman" w:hAnsi="Times New Roman" w:eastAsia="仿宋_GB2312" w:cs="Times New Roman"/>
            <w:sz w:val="32"/>
            <w:szCs w:val="32"/>
            <w:rPrChange w:id="579" w:author="杨薇" w:date="2025-02-07T16:52:00Z">
              <w:rPr>
                <w:rFonts w:hint="eastAsia"/>
              </w:rPr>
            </w:rPrChange>
          </w:rPr>
          <w:t>158.05</w:t>
        </w:r>
      </w:ins>
      <w:ins w:id="580" w:author="杨秋霞" w:date="2024-01-30T10:55:00Z">
        <w:del w:id="581" w:author="杨薇" w:date="2025-02-07T16:53:00Z">
          <w:r>
            <w:rPr>
              <w:rFonts w:hint="eastAsia" w:ascii="Times New Roman" w:hAnsi="Times New Roman" w:eastAsia="仿宋_GB2312" w:cs="Times New Roman"/>
              <w:sz w:val="32"/>
              <w:szCs w:val="32"/>
              <w:highlight w:val="none"/>
              <w:lang w:val="en-US" w:eastAsia="zh-CN"/>
            </w:rPr>
            <w:delText>134.11</w:delText>
          </w:r>
        </w:del>
      </w:ins>
      <w:ins w:id="582" w:author="杨秋霞" w:date="2024-01-30T10:50:00Z">
        <w:r>
          <w:rPr>
            <w:rFonts w:hint="default" w:ascii="Times New Roman" w:hAnsi="Times New Roman" w:eastAsia="仿宋_GB2312" w:cs="Times New Roman"/>
            <w:sz w:val="32"/>
            <w:szCs w:val="32"/>
            <w:highlight w:val="none"/>
          </w:rPr>
          <w:t>万元，比上年预算数</w:t>
        </w:r>
      </w:ins>
      <w:ins w:id="583" w:author="杨秋霞" w:date="2024-01-30T10:50:00Z">
        <w:r>
          <w:rPr>
            <w:rFonts w:hint="eastAsia" w:ascii="Times New Roman" w:hAnsi="Times New Roman" w:eastAsia="仿宋_GB2312" w:cs="Times New Roman"/>
            <w:sz w:val="32"/>
            <w:szCs w:val="32"/>
            <w:highlight w:val="none"/>
            <w:lang w:eastAsia="zh-CN"/>
          </w:rPr>
          <w:t>增加</w:t>
        </w:r>
      </w:ins>
      <w:ins w:id="584" w:author="杨秋霞" w:date="2024-01-30T10:55:00Z">
        <w:del w:id="585" w:author="杨薇" w:date="2025-02-07T16:53:00Z">
          <w:r>
            <w:rPr>
              <w:rFonts w:hint="eastAsia" w:ascii="Times New Roman" w:hAnsi="Times New Roman" w:eastAsia="仿宋_GB2312" w:cs="Times New Roman"/>
              <w:sz w:val="32"/>
              <w:szCs w:val="32"/>
              <w:highlight w:val="none"/>
              <w:lang w:val="en-US" w:eastAsia="zh-CN"/>
            </w:rPr>
            <w:delText>8.1</w:delText>
          </w:r>
        </w:del>
      </w:ins>
      <w:ins w:id="586" w:author="杨薇" w:date="2025-02-07T16:53:00Z">
        <w:r>
          <w:rPr>
            <w:rFonts w:hint="eastAsia" w:ascii="Times New Roman" w:hAnsi="Times New Roman" w:eastAsia="仿宋_GB2312" w:cs="Times New Roman"/>
            <w:sz w:val="32"/>
            <w:szCs w:val="32"/>
            <w:highlight w:val="none"/>
            <w:lang w:val="en-US" w:eastAsia="zh-CN"/>
          </w:rPr>
          <w:t>23.94</w:t>
        </w:r>
      </w:ins>
      <w:ins w:id="587" w:author="杨秋霞" w:date="2024-01-30T10:50:00Z">
        <w:r>
          <w:rPr>
            <w:rFonts w:hint="default" w:ascii="Times New Roman" w:hAnsi="Times New Roman" w:eastAsia="仿宋_GB2312" w:cs="Times New Roman"/>
            <w:sz w:val="32"/>
            <w:szCs w:val="32"/>
            <w:highlight w:val="none"/>
          </w:rPr>
          <w:t>万元，</w:t>
        </w:r>
      </w:ins>
      <w:ins w:id="588" w:author="刘畅" w:date="2024-01-30T16:41:00Z">
        <w:r>
          <w:rPr>
            <w:rFonts w:hint="eastAsia" w:ascii="仿宋_GB2312" w:hAnsi="黑体" w:eastAsia="仿宋_GB2312"/>
            <w:color w:val="auto"/>
            <w:sz w:val="32"/>
            <w:szCs w:val="32"/>
            <w:highlight w:val="none"/>
          </w:rPr>
          <w:t>主要是</w:t>
        </w:r>
      </w:ins>
      <w:ins w:id="589" w:author="刘畅" w:date="2024-01-30T16:41:00Z">
        <w:r>
          <w:rPr>
            <w:rFonts w:hint="eastAsia" w:ascii="仿宋_GB2312" w:hAnsi="黑体" w:eastAsia="仿宋_GB2312"/>
            <w:color w:val="auto"/>
            <w:sz w:val="32"/>
            <w:szCs w:val="32"/>
            <w:highlight w:val="none"/>
            <w:lang w:eastAsia="zh-CN"/>
          </w:rPr>
          <w:t>因为人员增加</w:t>
        </w:r>
      </w:ins>
      <w:ins w:id="590" w:author="杨秋霞" w:date="2024-01-30T10:50:00Z">
        <w:del w:id="591" w:author="刘畅" w:date="2024-01-30T16:41:00Z">
          <w:r>
            <w:rPr>
              <w:rFonts w:hint="eastAsia" w:ascii="Times New Roman" w:hAnsi="Times New Roman" w:eastAsia="仿宋_GB2312" w:cs="Times New Roman"/>
              <w:color w:val="FF0000"/>
              <w:sz w:val="32"/>
              <w:szCs w:val="32"/>
              <w:highlight w:val="none"/>
              <w:lang w:eastAsia="zh-CN"/>
              <w:rPrChange w:id="592" w:author="杨秋霞" w:date="2024-01-30T10:55:00Z">
                <w:rPr>
                  <w:rFonts w:hint="eastAsia" w:ascii="Times New Roman" w:hAnsi="Times New Roman" w:eastAsia="仿宋_GB2312" w:cs="Times New Roman"/>
                  <w:sz w:val="32"/>
                  <w:szCs w:val="32"/>
                  <w:highlight w:val="none"/>
                  <w:lang w:eastAsia="zh-CN"/>
                </w:rPr>
              </w:rPrChange>
            </w:rPr>
            <w:delText>主要是</w:delText>
          </w:r>
        </w:del>
      </w:ins>
      <w:ins w:id="593" w:author="杨秋霞" w:date="2024-01-30T10:50:00Z">
        <w:del w:id="594" w:author="刘畅" w:date="2024-01-30T16:41:00Z">
          <w:r>
            <w:rPr>
              <w:rFonts w:hint="eastAsia" w:ascii="Times New Roman" w:hAnsi="Times New Roman" w:eastAsia="仿宋_GB2312" w:cs="Times New Roman"/>
              <w:color w:val="FF0000"/>
              <w:sz w:val="32"/>
              <w:szCs w:val="32"/>
              <w:highlight w:val="none"/>
              <w:lang w:val="en-US" w:eastAsia="zh-CN"/>
              <w:rPrChange w:id="595" w:author="杨秋霞" w:date="2024-01-30T10:55:00Z">
                <w:rPr>
                  <w:rFonts w:hint="eastAsia" w:ascii="Times New Roman" w:hAnsi="Times New Roman" w:eastAsia="仿宋_GB2312" w:cs="Times New Roman"/>
                  <w:sz w:val="32"/>
                  <w:szCs w:val="32"/>
                  <w:highlight w:val="none"/>
                  <w:lang w:val="en-US" w:eastAsia="zh-CN"/>
                </w:rPr>
              </w:rPrChange>
            </w:rPr>
            <w:delText>2023年养老保险基数增加</w:delText>
          </w:r>
        </w:del>
      </w:ins>
      <w:ins w:id="596" w:author="杨秋霞" w:date="2024-01-30T10:50:00Z">
        <w:r>
          <w:rPr>
            <w:rFonts w:hint="eastAsia" w:ascii="Times New Roman" w:hAnsi="Times New Roman" w:eastAsia="仿宋_GB2312" w:cs="Times New Roman"/>
            <w:sz w:val="32"/>
            <w:szCs w:val="32"/>
            <w:highlight w:val="none"/>
            <w:lang w:val="en-US" w:eastAsia="zh-CN"/>
          </w:rPr>
          <w:t>。</w:t>
        </w:r>
      </w:ins>
    </w:p>
    <w:p>
      <w:pPr>
        <w:ind w:firstLine="640" w:firstLineChars="200"/>
        <w:rPr>
          <w:ins w:id="597" w:author="杨薇" w:date="2025-02-17T10:58:55Z"/>
          <w:rFonts w:hint="default" w:ascii="Times New Roman" w:hAnsi="Times New Roman" w:eastAsia="仿宋_GB2312" w:cs="Times New Roman"/>
          <w:sz w:val="32"/>
          <w:szCs w:val="32"/>
          <w:highlight w:val="none"/>
          <w:lang w:val="en-US" w:eastAsia="zh-CN"/>
        </w:rPr>
      </w:pPr>
      <w:ins w:id="598" w:author="杨秋霞" w:date="2024-01-30T10:50:00Z">
        <w:r>
          <w:rPr>
            <w:rFonts w:hint="eastAsia" w:ascii="Times New Roman" w:hAnsi="Times New Roman" w:eastAsia="仿宋_GB2312" w:cs="Times New Roman"/>
            <w:sz w:val="32"/>
            <w:szCs w:val="32"/>
            <w:highlight w:val="none"/>
            <w:lang w:val="en-US" w:eastAsia="zh-CN"/>
          </w:rPr>
          <w:t>5</w:t>
        </w:r>
      </w:ins>
      <w:ins w:id="599" w:author="杨秋霞" w:date="2024-01-30T10:50:00Z">
        <w:r>
          <w:rPr>
            <w:rFonts w:hint="default" w:ascii="Times New Roman" w:hAnsi="Times New Roman" w:eastAsia="仿宋_GB2312" w:cs="Times New Roman"/>
            <w:sz w:val="32"/>
            <w:szCs w:val="32"/>
            <w:highlight w:val="none"/>
          </w:rPr>
          <w:t>.社会保障和就业（类）行政事业单位养老（款）机关事业单位</w:t>
        </w:r>
      </w:ins>
      <w:ins w:id="600" w:author="杨秋霞" w:date="2024-01-30T10:50:00Z">
        <w:r>
          <w:rPr>
            <w:rFonts w:hint="eastAsia" w:ascii="Times New Roman" w:hAnsi="Times New Roman" w:eastAsia="仿宋_GB2312" w:cs="Times New Roman"/>
            <w:sz w:val="32"/>
            <w:szCs w:val="32"/>
            <w:highlight w:val="none"/>
            <w:lang w:eastAsia="zh-CN"/>
          </w:rPr>
          <w:t>职业年金</w:t>
        </w:r>
      </w:ins>
      <w:ins w:id="601" w:author="杨秋霞" w:date="2024-01-30T10:50:00Z">
        <w:r>
          <w:rPr>
            <w:rFonts w:hint="default" w:ascii="Times New Roman" w:hAnsi="Times New Roman" w:eastAsia="仿宋_GB2312" w:cs="Times New Roman"/>
            <w:sz w:val="32"/>
            <w:szCs w:val="32"/>
            <w:highlight w:val="none"/>
          </w:rPr>
          <w:t>缴费（项）202</w:t>
        </w:r>
      </w:ins>
      <w:ins w:id="602" w:author="杨秋霞" w:date="2024-01-30T11:13:00Z">
        <w:del w:id="603" w:author="杨薇" w:date="2025-02-07T16:56:00Z">
          <w:r>
            <w:rPr>
              <w:rFonts w:hint="eastAsia" w:ascii="Times New Roman" w:hAnsi="Times New Roman" w:eastAsia="仿宋_GB2312" w:cs="Times New Roman"/>
              <w:sz w:val="32"/>
              <w:szCs w:val="32"/>
              <w:highlight w:val="none"/>
              <w:lang w:val="en-US" w:eastAsia="zh-CN"/>
            </w:rPr>
            <w:delText>4</w:delText>
          </w:r>
        </w:del>
      </w:ins>
      <w:ins w:id="604" w:author="杨薇" w:date="2025-02-07T16:56:00Z">
        <w:r>
          <w:rPr>
            <w:rFonts w:hint="eastAsia" w:ascii="Times New Roman" w:hAnsi="Times New Roman" w:eastAsia="仿宋_GB2312" w:cs="Times New Roman"/>
            <w:sz w:val="32"/>
            <w:szCs w:val="32"/>
            <w:highlight w:val="none"/>
            <w:lang w:val="en-US" w:eastAsia="zh-CN"/>
          </w:rPr>
          <w:t>5</w:t>
        </w:r>
      </w:ins>
      <w:ins w:id="605" w:author="杨秋霞" w:date="2024-01-30T10:50:00Z">
        <w:r>
          <w:rPr>
            <w:rFonts w:hint="default" w:ascii="Times New Roman" w:hAnsi="Times New Roman" w:eastAsia="仿宋_GB2312" w:cs="Times New Roman"/>
            <w:sz w:val="32"/>
            <w:szCs w:val="32"/>
            <w:highlight w:val="none"/>
          </w:rPr>
          <w:t>年预算数为</w:t>
        </w:r>
      </w:ins>
      <w:ins w:id="606" w:author="杨薇" w:date="2025-02-07T16:53:00Z">
        <w:r>
          <w:rPr>
            <w:rFonts w:hint="default" w:ascii="Times New Roman" w:hAnsi="Times New Roman" w:eastAsia="仿宋_GB2312" w:cs="Times New Roman"/>
            <w:sz w:val="32"/>
            <w:szCs w:val="32"/>
            <w:rPrChange w:id="607" w:author="杨薇" w:date="2025-02-07T16:53:00Z">
              <w:rPr>
                <w:rFonts w:hint="eastAsia"/>
              </w:rPr>
            </w:rPrChange>
          </w:rPr>
          <w:t>79.03</w:t>
        </w:r>
      </w:ins>
      <w:ins w:id="608" w:author="杨秋霞" w:date="2024-01-30T10:56:00Z">
        <w:del w:id="609" w:author="杨薇" w:date="2025-02-07T16:54:00Z">
          <w:r>
            <w:rPr>
              <w:rFonts w:hint="eastAsia" w:ascii="Times New Roman" w:hAnsi="Times New Roman" w:eastAsia="仿宋_GB2312" w:cs="Times New Roman"/>
              <w:sz w:val="32"/>
              <w:szCs w:val="32"/>
              <w:highlight w:val="none"/>
              <w:lang w:val="en-US" w:eastAsia="zh-CN"/>
            </w:rPr>
            <w:delText>367.06</w:delText>
          </w:r>
        </w:del>
      </w:ins>
      <w:ins w:id="610" w:author="杨秋霞" w:date="2024-01-30T10:50:00Z">
        <w:r>
          <w:rPr>
            <w:rFonts w:hint="default" w:ascii="Times New Roman" w:hAnsi="Times New Roman" w:eastAsia="仿宋_GB2312" w:cs="Times New Roman"/>
            <w:sz w:val="32"/>
            <w:szCs w:val="32"/>
            <w:highlight w:val="none"/>
          </w:rPr>
          <w:t>万元，</w:t>
        </w:r>
      </w:ins>
      <w:ins w:id="611" w:author="杨秋霞" w:date="2024-01-30T10:50:00Z">
        <w:r>
          <w:rPr>
            <w:rFonts w:hint="default" w:ascii="Times New Roman" w:hAnsi="Times New Roman" w:eastAsia="仿宋_GB2312" w:cs="Times New Roman"/>
            <w:color w:val="auto"/>
            <w:sz w:val="32"/>
            <w:szCs w:val="32"/>
            <w:highlight w:val="none"/>
            <w:rPrChange w:id="612" w:author="杨薇" w:date="2025-02-10T09:53:00Z">
              <w:rPr>
                <w:rFonts w:hint="default" w:ascii="Times New Roman" w:hAnsi="Times New Roman" w:eastAsia="仿宋_GB2312" w:cs="Times New Roman"/>
                <w:sz w:val="32"/>
                <w:szCs w:val="32"/>
                <w:highlight w:val="none"/>
              </w:rPr>
            </w:rPrChange>
          </w:rPr>
          <w:t>比上年预算数</w:t>
        </w:r>
      </w:ins>
      <w:ins w:id="613" w:author="杨秋霞" w:date="2024-01-30T10:50:00Z">
        <w:del w:id="614" w:author="杨薇" w:date="2025-02-07T16:54:00Z">
          <w:r>
            <w:rPr>
              <w:rFonts w:hint="eastAsia" w:ascii="Times New Roman" w:hAnsi="Times New Roman" w:eastAsia="仿宋_GB2312" w:cs="Times New Roman"/>
              <w:color w:val="auto"/>
              <w:sz w:val="32"/>
              <w:szCs w:val="32"/>
              <w:highlight w:val="none"/>
              <w:lang w:eastAsia="zh-CN"/>
              <w:rPrChange w:id="615" w:author="杨薇" w:date="2025-02-10T09:53:00Z">
                <w:rPr>
                  <w:rFonts w:hint="eastAsia" w:ascii="Times New Roman" w:hAnsi="Times New Roman" w:eastAsia="仿宋_GB2312" w:cs="Times New Roman"/>
                  <w:sz w:val="32"/>
                  <w:szCs w:val="32"/>
                  <w:highlight w:val="none"/>
                  <w:lang w:eastAsia="zh-CN"/>
                </w:rPr>
              </w:rPrChange>
            </w:rPr>
            <w:delText>增加</w:delText>
          </w:r>
        </w:del>
      </w:ins>
      <w:ins w:id="616" w:author="杨秋霞" w:date="2024-01-30T10:56:00Z">
        <w:del w:id="617" w:author="杨薇" w:date="2025-02-07T16:54:00Z">
          <w:r>
            <w:rPr>
              <w:rFonts w:hint="eastAsia" w:ascii="Times New Roman" w:hAnsi="Times New Roman" w:eastAsia="仿宋_GB2312" w:cs="Times New Roman"/>
              <w:color w:val="auto"/>
              <w:sz w:val="32"/>
              <w:szCs w:val="32"/>
              <w:highlight w:val="none"/>
              <w:lang w:val="en-US" w:eastAsia="zh-CN"/>
              <w:rPrChange w:id="618" w:author="杨薇" w:date="2025-02-10T09:53:00Z">
                <w:rPr>
                  <w:rFonts w:hint="eastAsia" w:ascii="Times New Roman" w:hAnsi="Times New Roman" w:eastAsia="仿宋_GB2312" w:cs="Times New Roman"/>
                  <w:sz w:val="32"/>
                  <w:szCs w:val="32"/>
                  <w:highlight w:val="none"/>
                  <w:lang w:val="en-US" w:eastAsia="zh-CN"/>
                </w:rPr>
              </w:rPrChange>
            </w:rPr>
            <w:delText>115.99</w:delText>
          </w:r>
        </w:del>
      </w:ins>
      <w:ins w:id="619" w:author="杨薇" w:date="2025-02-07T16:54:00Z">
        <w:r>
          <w:rPr>
            <w:rFonts w:hint="eastAsia" w:ascii="Times New Roman" w:hAnsi="Times New Roman" w:eastAsia="仿宋_GB2312" w:cs="Times New Roman"/>
            <w:color w:val="auto"/>
            <w:sz w:val="32"/>
            <w:szCs w:val="32"/>
            <w:highlight w:val="none"/>
            <w:lang w:eastAsia="zh-CN"/>
            <w:rPrChange w:id="620" w:author="杨薇" w:date="2025-02-10T09:53:00Z">
              <w:rPr>
                <w:rFonts w:hint="eastAsia" w:ascii="Times New Roman" w:hAnsi="Times New Roman" w:eastAsia="仿宋_GB2312" w:cs="Times New Roman"/>
                <w:sz w:val="32"/>
                <w:szCs w:val="32"/>
                <w:highlight w:val="none"/>
                <w:lang w:eastAsia="zh-CN"/>
              </w:rPr>
            </w:rPrChange>
          </w:rPr>
          <w:t>减少</w:t>
        </w:r>
      </w:ins>
      <w:ins w:id="621" w:author="杨薇" w:date="2025-02-07T16:54:00Z">
        <w:r>
          <w:rPr>
            <w:rFonts w:hint="eastAsia" w:ascii="Times New Roman" w:hAnsi="Times New Roman" w:eastAsia="仿宋_GB2312" w:cs="Times New Roman"/>
            <w:color w:val="auto"/>
            <w:sz w:val="32"/>
            <w:szCs w:val="32"/>
            <w:highlight w:val="none"/>
            <w:lang w:val="en-US" w:eastAsia="zh-CN"/>
            <w:rPrChange w:id="622" w:author="杨薇" w:date="2025-02-10T09:53:00Z">
              <w:rPr>
                <w:rFonts w:hint="eastAsia" w:ascii="Times New Roman" w:hAnsi="Times New Roman" w:eastAsia="仿宋_GB2312" w:cs="Times New Roman"/>
                <w:sz w:val="32"/>
                <w:szCs w:val="32"/>
                <w:highlight w:val="none"/>
                <w:lang w:val="en-US" w:eastAsia="zh-CN"/>
              </w:rPr>
            </w:rPrChange>
          </w:rPr>
          <w:t>288.</w:t>
        </w:r>
      </w:ins>
      <w:ins w:id="623" w:author="杨薇" w:date="2025-02-07T16:54:00Z">
        <w:r>
          <w:rPr>
            <w:rFonts w:hint="eastAsia" w:ascii="Times New Roman" w:hAnsi="Times New Roman" w:eastAsia="仿宋_GB2312" w:cs="Times New Roman"/>
            <w:color w:val="auto"/>
            <w:sz w:val="32"/>
            <w:szCs w:val="32"/>
            <w:highlight w:val="none"/>
            <w:lang w:val="en-US" w:eastAsia="zh-CN"/>
            <w:rPrChange w:id="624" w:author="杨薇" w:date="2025-02-10T09:53:00Z">
              <w:rPr>
                <w:rFonts w:hint="eastAsia" w:ascii="Times New Roman" w:hAnsi="Times New Roman" w:eastAsia="仿宋_GB2312" w:cs="Times New Roman"/>
                <w:sz w:val="32"/>
                <w:szCs w:val="32"/>
                <w:highlight w:val="none"/>
                <w:lang w:val="en-US" w:eastAsia="zh-CN"/>
              </w:rPr>
            </w:rPrChange>
          </w:rPr>
          <w:t>03</w:t>
        </w:r>
      </w:ins>
      <w:ins w:id="625" w:author="杨秋霞" w:date="2024-01-30T10:50:00Z">
        <w:r>
          <w:rPr>
            <w:rFonts w:hint="default" w:ascii="Times New Roman" w:hAnsi="Times New Roman" w:eastAsia="仿宋_GB2312" w:cs="Times New Roman"/>
            <w:color w:val="auto"/>
            <w:sz w:val="32"/>
            <w:szCs w:val="32"/>
            <w:highlight w:val="none"/>
            <w:rPrChange w:id="626" w:author="杨薇" w:date="2025-02-10T09:53:00Z">
              <w:rPr>
                <w:rFonts w:hint="default" w:ascii="Times New Roman" w:hAnsi="Times New Roman" w:eastAsia="仿宋_GB2312" w:cs="Times New Roman"/>
                <w:sz w:val="32"/>
                <w:szCs w:val="32"/>
                <w:highlight w:val="none"/>
              </w:rPr>
            </w:rPrChange>
          </w:rPr>
          <w:t>万元</w:t>
        </w:r>
      </w:ins>
      <w:ins w:id="627" w:author="杨秋霞" w:date="2024-01-30T10:50:00Z">
        <w:r>
          <w:rPr>
            <w:rFonts w:hint="eastAsia" w:ascii="Times New Roman" w:hAnsi="Times New Roman" w:eastAsia="仿宋_GB2312" w:cs="Times New Roman"/>
            <w:color w:val="auto"/>
            <w:sz w:val="32"/>
            <w:szCs w:val="32"/>
            <w:highlight w:val="none"/>
            <w:lang w:eastAsia="zh-CN"/>
            <w:rPrChange w:id="628" w:author="杨薇" w:date="2025-02-10T09:53:00Z">
              <w:rPr>
                <w:rFonts w:hint="eastAsia" w:ascii="Times New Roman" w:hAnsi="Times New Roman" w:eastAsia="仿宋_GB2312" w:cs="Times New Roman"/>
                <w:sz w:val="32"/>
                <w:szCs w:val="32"/>
                <w:highlight w:val="none"/>
                <w:lang w:eastAsia="zh-CN"/>
              </w:rPr>
            </w:rPrChange>
          </w:rPr>
          <w:t>，</w:t>
        </w:r>
      </w:ins>
      <w:ins w:id="629" w:author="刘畅" w:date="2024-01-30T16:42:00Z">
        <w:r>
          <w:rPr>
            <w:rFonts w:hint="eastAsia" w:ascii="仿宋_GB2312" w:hAnsi="黑体" w:eastAsia="仿宋_GB2312"/>
            <w:color w:val="auto"/>
            <w:sz w:val="32"/>
            <w:szCs w:val="32"/>
            <w:highlight w:val="none"/>
            <w:rPrChange w:id="630" w:author="杨薇" w:date="2025-02-10T09:53:00Z">
              <w:rPr>
                <w:rFonts w:hint="eastAsia" w:ascii="仿宋_GB2312" w:hAnsi="黑体" w:eastAsia="仿宋_GB2312"/>
                <w:color w:val="auto"/>
                <w:sz w:val="32"/>
                <w:szCs w:val="32"/>
                <w:highlight w:val="none"/>
              </w:rPr>
            </w:rPrChange>
          </w:rPr>
          <w:t>主要是</w:t>
        </w:r>
      </w:ins>
      <w:ins w:id="631" w:author="刘畅" w:date="2024-01-30T16:42:00Z">
        <w:r>
          <w:rPr>
            <w:rFonts w:hint="eastAsia" w:ascii="仿宋_GB2312" w:hAnsi="黑体" w:eastAsia="仿宋_GB2312"/>
            <w:color w:val="auto"/>
            <w:sz w:val="32"/>
            <w:szCs w:val="32"/>
            <w:highlight w:val="none"/>
            <w:lang w:eastAsia="zh-CN"/>
            <w:rPrChange w:id="632" w:author="杨薇" w:date="2025-02-10T09:53:00Z">
              <w:rPr>
                <w:rFonts w:hint="eastAsia" w:ascii="仿宋_GB2312" w:hAnsi="黑体" w:eastAsia="仿宋_GB2312"/>
                <w:color w:val="auto"/>
                <w:sz w:val="32"/>
                <w:szCs w:val="32"/>
                <w:highlight w:val="none"/>
                <w:lang w:eastAsia="zh-CN"/>
              </w:rPr>
            </w:rPrChange>
          </w:rPr>
          <w:t>因为</w:t>
        </w:r>
      </w:ins>
      <w:ins w:id="633" w:author="杨薇" w:date="2025-02-17T10:58:55Z">
        <w:r>
          <w:rPr>
            <w:rFonts w:hint="eastAsia" w:ascii="Times New Roman" w:hAnsi="Times New Roman" w:eastAsia="仿宋_GB2312" w:cs="Times New Roman"/>
            <w:color w:val="auto"/>
            <w:sz w:val="32"/>
            <w:szCs w:val="32"/>
            <w:highlight w:val="none"/>
            <w:lang w:val="en-US" w:eastAsia="zh-CN"/>
          </w:rPr>
          <w:t>2024年职业年金历史欠账纪实补缴已完成，2025年不再需要补缴</w:t>
        </w:r>
      </w:ins>
      <w:ins w:id="634" w:author="杨薇" w:date="2025-02-17T10:58:55Z">
        <w:r>
          <w:rPr>
            <w:rFonts w:hint="default" w:ascii="Times New Roman" w:hAnsi="Times New Roman" w:eastAsia="仿宋_GB2312" w:cs="Times New Roman"/>
            <w:color w:val="00B0F0"/>
            <w:sz w:val="32"/>
            <w:szCs w:val="32"/>
            <w:highlight w:val="none"/>
            <w:lang w:val="en-US" w:eastAsia="zh-CN"/>
          </w:rPr>
          <w:t>。</w:t>
        </w:r>
      </w:ins>
    </w:p>
    <w:p>
      <w:pPr>
        <w:ind w:firstLine="640"/>
        <w:rPr>
          <w:ins w:id="635" w:author="刘畅" w:date="2024-01-30T16:42:00Z"/>
          <w:del w:id="636" w:author="杨薇" w:date="2025-02-17T10:58:57Z"/>
          <w:rFonts w:ascii="仿宋_GB2312" w:hAnsi="黑体" w:eastAsia="仿宋_GB2312"/>
          <w:sz w:val="32"/>
          <w:szCs w:val="32"/>
          <w:highlight w:val="none"/>
        </w:rPr>
      </w:pPr>
      <w:ins w:id="637" w:author="刘畅" w:date="2024-01-30T16:42:00Z">
        <w:del w:id="638" w:author="杨薇" w:date="2025-02-17T10:58:55Z">
          <w:r>
            <w:rPr>
              <w:rFonts w:hint="eastAsia" w:ascii="仿宋_GB2312" w:hAnsi="黑体" w:eastAsia="仿宋_GB2312"/>
              <w:color w:val="auto"/>
              <w:sz w:val="32"/>
              <w:szCs w:val="32"/>
              <w:highlight w:val="none"/>
              <w:lang w:eastAsia="zh-CN"/>
            </w:rPr>
            <w:delText>人员增加</w:delText>
          </w:r>
        </w:del>
      </w:ins>
      <w:ins w:id="639" w:author="刘畅" w:date="2024-01-30T16:42:00Z">
        <w:del w:id="640" w:author="杨薇" w:date="2025-02-17T10:58:55Z">
          <w:r>
            <w:rPr>
              <w:rFonts w:hint="eastAsia" w:ascii="Times New Roman" w:hAnsi="Times New Roman" w:eastAsia="仿宋_GB2312" w:cs="Times New Roman"/>
              <w:sz w:val="32"/>
              <w:szCs w:val="32"/>
              <w:highlight w:val="none"/>
              <w:lang w:val="en-US" w:eastAsia="zh-CN"/>
            </w:rPr>
            <w:delText>。</w:delText>
          </w:r>
        </w:del>
      </w:ins>
    </w:p>
    <w:p>
      <w:pPr>
        <w:ind w:firstLine="640" w:firstLineChars="0"/>
        <w:rPr>
          <w:ins w:id="642" w:author="杨秋霞" w:date="2024-01-30T10:50:00Z"/>
          <w:del w:id="643" w:author="刘畅" w:date="2024-01-30T16:42:00Z"/>
          <w:rFonts w:hint="eastAsia" w:ascii="Times New Roman" w:hAnsi="Times New Roman" w:eastAsia="仿宋_GB2312" w:cs="Times New Roman"/>
          <w:sz w:val="32"/>
          <w:szCs w:val="32"/>
          <w:highlight w:val="none"/>
          <w:lang w:eastAsia="zh-CN"/>
        </w:rPr>
        <w:pPrChange w:id="641" w:author="杨薇" w:date="2025-02-17T10:58:57Z">
          <w:pPr>
            <w:ind w:firstLine="640" w:firstLineChars="200"/>
          </w:pPr>
        </w:pPrChange>
      </w:pPr>
      <w:ins w:id="644" w:author="杨秋霞" w:date="2024-01-30T10:50:00Z">
        <w:del w:id="645" w:author="刘畅" w:date="2024-01-30T16:42:00Z">
          <w:r>
            <w:rPr>
              <w:rFonts w:hint="eastAsia" w:ascii="Times New Roman" w:hAnsi="Times New Roman" w:eastAsia="仿宋_GB2312" w:cs="Times New Roman"/>
              <w:color w:val="FF0000"/>
              <w:sz w:val="32"/>
              <w:szCs w:val="32"/>
              <w:highlight w:val="none"/>
              <w:lang w:eastAsia="zh-CN"/>
              <w:rPrChange w:id="646" w:author="杨秋霞" w:date="2024-01-30T10:56:00Z">
                <w:rPr>
                  <w:rFonts w:hint="eastAsia" w:ascii="Times New Roman" w:hAnsi="Times New Roman" w:eastAsia="仿宋_GB2312" w:cs="Times New Roman"/>
                  <w:sz w:val="32"/>
                  <w:szCs w:val="32"/>
                  <w:highlight w:val="none"/>
                  <w:lang w:eastAsia="zh-CN"/>
                </w:rPr>
              </w:rPrChange>
            </w:rPr>
            <w:delText>主要是今年需要补缴</w:delText>
          </w:r>
        </w:del>
      </w:ins>
      <w:ins w:id="647" w:author="杨秋霞" w:date="2024-01-30T10:50:00Z">
        <w:del w:id="648" w:author="刘畅" w:date="2024-01-30T16:42:00Z">
          <w:r>
            <w:rPr>
              <w:rFonts w:hint="eastAsia" w:ascii="Times New Roman" w:hAnsi="Times New Roman" w:eastAsia="仿宋_GB2312" w:cs="Times New Roman"/>
              <w:color w:val="FF0000"/>
              <w:sz w:val="32"/>
              <w:szCs w:val="32"/>
              <w:highlight w:val="none"/>
              <w:lang w:val="en-US" w:eastAsia="zh-CN"/>
              <w:rPrChange w:id="649" w:author="杨秋霞" w:date="2024-01-30T10:56:00Z">
                <w:rPr>
                  <w:rFonts w:hint="eastAsia" w:ascii="Times New Roman" w:hAnsi="Times New Roman" w:eastAsia="仿宋_GB2312" w:cs="Times New Roman"/>
                  <w:sz w:val="32"/>
                  <w:szCs w:val="32"/>
                  <w:highlight w:val="none"/>
                  <w:lang w:val="en-US" w:eastAsia="zh-CN"/>
                </w:rPr>
              </w:rPrChange>
            </w:rPr>
            <w:delText>2017-2019年度职业年金数</w:delText>
          </w:r>
        </w:del>
      </w:ins>
      <w:ins w:id="650" w:author="杨秋霞" w:date="2024-01-30T10:50:00Z">
        <w:del w:id="651" w:author="刘畅" w:date="2024-01-30T16:42:00Z">
          <w:r>
            <w:rPr>
              <w:rFonts w:hint="eastAsia" w:ascii="Times New Roman" w:hAnsi="Times New Roman" w:eastAsia="仿宋_GB2312" w:cs="Times New Roman"/>
              <w:sz w:val="32"/>
              <w:szCs w:val="32"/>
              <w:highlight w:val="none"/>
              <w:lang w:val="en-US" w:eastAsia="zh-CN"/>
            </w:rPr>
            <w:delText>。</w:delText>
          </w:r>
        </w:del>
      </w:ins>
    </w:p>
    <w:p>
      <w:pPr>
        <w:ind w:firstLine="640" w:firstLineChars="0"/>
        <w:rPr>
          <w:ins w:id="653" w:author="杨秋霞" w:date="2024-01-30T10:50:00Z"/>
          <w:rFonts w:hint="eastAsia" w:ascii="仿宋_GB2312" w:hAnsi="黑体" w:eastAsia="仿宋_GB2312"/>
          <w:sz w:val="32"/>
          <w:szCs w:val="32"/>
          <w:highlight w:val="none"/>
          <w:lang w:eastAsia="zh-CN"/>
        </w:rPr>
        <w:pPrChange w:id="652" w:author="杨薇" w:date="2025-02-07T16:54:00Z">
          <w:pPr>
            <w:ind w:firstLine="640" w:firstLineChars="200"/>
          </w:pPr>
        </w:pPrChange>
      </w:pPr>
      <w:ins w:id="654" w:author="杨秋霞" w:date="2024-01-30T10:50:00Z">
        <w:r>
          <w:rPr>
            <w:rFonts w:hint="eastAsia" w:ascii="Times New Roman" w:hAnsi="Times New Roman" w:eastAsia="仿宋_GB2312" w:cs="Times New Roman"/>
            <w:sz w:val="32"/>
            <w:szCs w:val="32"/>
            <w:highlight w:val="none"/>
            <w:lang w:val="en-US" w:eastAsia="zh-CN"/>
          </w:rPr>
          <w:t>6</w:t>
        </w:r>
      </w:ins>
      <w:ins w:id="655" w:author="杨秋霞" w:date="2024-01-30T10:50:00Z">
        <w:r>
          <w:rPr>
            <w:rFonts w:hint="default" w:ascii="Times New Roman" w:hAnsi="Times New Roman" w:eastAsia="仿宋_GB2312" w:cs="Times New Roman"/>
            <w:sz w:val="32"/>
            <w:szCs w:val="32"/>
            <w:highlight w:val="none"/>
          </w:rPr>
          <w:t>.</w:t>
        </w:r>
      </w:ins>
      <w:ins w:id="656" w:author="杨薇" w:date="2025-02-07T16:54:00Z">
        <w:r>
          <w:rPr>
            <w:rFonts w:hint="default" w:ascii="Times New Roman" w:hAnsi="Times New Roman" w:eastAsia="仿宋_GB2312" w:cs="Times New Roman"/>
            <w:sz w:val="32"/>
            <w:szCs w:val="32"/>
            <w:highlight w:val="none"/>
          </w:rPr>
          <w:t>卫生健康支出（类）行政事业单位医疗（款）行政单位医疗（项）202</w:t>
        </w:r>
      </w:ins>
      <w:ins w:id="657" w:author="杨薇" w:date="2025-02-07T16:55:00Z">
        <w:r>
          <w:rPr>
            <w:rFonts w:hint="eastAsia" w:ascii="Times New Roman" w:hAnsi="Times New Roman" w:eastAsia="仿宋_GB2312" w:cs="Times New Roman"/>
            <w:sz w:val="32"/>
            <w:szCs w:val="32"/>
            <w:highlight w:val="none"/>
            <w:lang w:val="en-US" w:eastAsia="zh-CN"/>
          </w:rPr>
          <w:t>5</w:t>
        </w:r>
      </w:ins>
      <w:ins w:id="658" w:author="杨薇" w:date="2025-02-07T16:54:00Z">
        <w:r>
          <w:rPr>
            <w:rFonts w:hint="default" w:ascii="Times New Roman" w:hAnsi="Times New Roman" w:eastAsia="仿宋_GB2312" w:cs="Times New Roman"/>
            <w:sz w:val="32"/>
            <w:szCs w:val="32"/>
            <w:highlight w:val="none"/>
          </w:rPr>
          <w:t>年预算数为</w:t>
        </w:r>
      </w:ins>
      <w:ins w:id="659" w:author="杨薇" w:date="2025-02-07T16:55:00Z">
        <w:r>
          <w:rPr>
            <w:rFonts w:hint="default" w:ascii="Times New Roman" w:hAnsi="Times New Roman" w:eastAsia="仿宋_GB2312" w:cs="Times New Roman"/>
            <w:sz w:val="32"/>
            <w:szCs w:val="32"/>
            <w:rPrChange w:id="660" w:author="杨薇" w:date="2025-02-07T16:55:00Z">
              <w:rPr>
                <w:rFonts w:hint="eastAsia"/>
              </w:rPr>
            </w:rPrChange>
          </w:rPr>
          <w:t>66.97</w:t>
        </w:r>
      </w:ins>
      <w:ins w:id="661" w:author="杨薇" w:date="2025-02-07T16:54:00Z">
        <w:r>
          <w:rPr>
            <w:rFonts w:hint="default" w:ascii="Times New Roman" w:hAnsi="Times New Roman" w:eastAsia="仿宋_GB2312" w:cs="Times New Roman"/>
            <w:sz w:val="32"/>
            <w:szCs w:val="32"/>
            <w:highlight w:val="none"/>
          </w:rPr>
          <w:t>万元，比上年预算数</w:t>
        </w:r>
      </w:ins>
      <w:ins w:id="662" w:author="杨薇" w:date="2025-02-07T16:54:00Z">
        <w:r>
          <w:rPr>
            <w:rFonts w:hint="eastAsia" w:ascii="Times New Roman" w:hAnsi="Times New Roman" w:eastAsia="仿宋_GB2312" w:cs="Times New Roman"/>
            <w:sz w:val="32"/>
            <w:szCs w:val="32"/>
            <w:highlight w:val="none"/>
            <w:lang w:eastAsia="zh-CN"/>
          </w:rPr>
          <w:t>增加</w:t>
        </w:r>
      </w:ins>
      <w:ins w:id="663" w:author="杨薇" w:date="2025-02-07T16:56:00Z">
        <w:r>
          <w:rPr>
            <w:rFonts w:hint="eastAsia" w:ascii="Times New Roman" w:hAnsi="Times New Roman" w:eastAsia="仿宋_GB2312" w:cs="Times New Roman"/>
            <w:sz w:val="32"/>
            <w:szCs w:val="32"/>
            <w:highlight w:val="none"/>
            <w:lang w:val="en-US" w:eastAsia="zh-CN"/>
          </w:rPr>
          <w:t>12.72</w:t>
        </w:r>
      </w:ins>
      <w:ins w:id="664" w:author="杨薇" w:date="2025-02-07T16:54:00Z">
        <w:r>
          <w:rPr>
            <w:rFonts w:hint="default" w:ascii="Times New Roman" w:hAnsi="Times New Roman" w:eastAsia="仿宋_GB2312" w:cs="Times New Roman"/>
            <w:sz w:val="32"/>
            <w:szCs w:val="32"/>
            <w:highlight w:val="none"/>
          </w:rPr>
          <w:t>万元，</w:t>
        </w:r>
      </w:ins>
      <w:ins w:id="665" w:author="杨薇" w:date="2025-02-07T16:54:00Z">
        <w:r>
          <w:rPr>
            <w:rFonts w:hint="eastAsia" w:ascii="仿宋_GB2312" w:hAnsi="黑体" w:eastAsia="仿宋_GB2312"/>
            <w:color w:val="auto"/>
            <w:sz w:val="32"/>
            <w:szCs w:val="32"/>
            <w:highlight w:val="none"/>
          </w:rPr>
          <w:t>主要是</w:t>
        </w:r>
      </w:ins>
      <w:ins w:id="666" w:author="杨薇" w:date="2025-02-07T16:54:00Z">
        <w:r>
          <w:rPr>
            <w:rFonts w:hint="eastAsia" w:ascii="仿宋_GB2312" w:hAnsi="黑体" w:eastAsia="仿宋_GB2312"/>
            <w:color w:val="auto"/>
            <w:sz w:val="32"/>
            <w:szCs w:val="32"/>
            <w:highlight w:val="none"/>
            <w:lang w:eastAsia="zh-CN"/>
          </w:rPr>
          <w:t>因为人员增加</w:t>
        </w:r>
      </w:ins>
      <w:ins w:id="667" w:author="杨薇" w:date="2025-02-07T16:54:00Z">
        <w:r>
          <w:rPr>
            <w:rFonts w:hint="eastAsia" w:ascii="Times New Roman" w:hAnsi="Times New Roman" w:eastAsia="仿宋_GB2312" w:cs="Times New Roman"/>
            <w:sz w:val="32"/>
            <w:szCs w:val="32"/>
            <w:highlight w:val="none"/>
            <w:lang w:val="en-US" w:eastAsia="zh-CN"/>
          </w:rPr>
          <w:t>。</w:t>
        </w:r>
      </w:ins>
      <w:ins w:id="668" w:author="杨秋霞" w:date="2024-01-30T10:50:00Z">
        <w:del w:id="669" w:author="杨薇" w:date="2025-02-07T16:54:00Z">
          <w:r>
            <w:rPr>
              <w:rFonts w:hint="default" w:ascii="Times New Roman" w:hAnsi="Times New Roman" w:eastAsia="仿宋_GB2312" w:cs="Times New Roman"/>
              <w:sz w:val="32"/>
              <w:szCs w:val="32"/>
              <w:highlight w:val="none"/>
            </w:rPr>
            <w:delText>社会保障和就业（类）抚恤（款）其他优抚支出（项）202</w:delText>
          </w:r>
        </w:del>
      </w:ins>
      <w:ins w:id="670" w:author="杨秋霞" w:date="2024-01-30T11:13:00Z">
        <w:del w:id="671" w:author="杨薇" w:date="2025-02-07T16:54:00Z">
          <w:r>
            <w:rPr>
              <w:rFonts w:hint="eastAsia" w:ascii="Times New Roman" w:hAnsi="Times New Roman" w:eastAsia="仿宋_GB2312" w:cs="Times New Roman"/>
              <w:sz w:val="32"/>
              <w:szCs w:val="32"/>
              <w:highlight w:val="none"/>
              <w:lang w:val="en-US" w:eastAsia="zh-CN"/>
            </w:rPr>
            <w:delText>4</w:delText>
          </w:r>
        </w:del>
      </w:ins>
      <w:ins w:id="672" w:author="杨秋霞" w:date="2024-01-30T10:50:00Z">
        <w:del w:id="673" w:author="杨薇" w:date="2025-02-07T16:54:00Z">
          <w:r>
            <w:rPr>
              <w:rFonts w:hint="default" w:ascii="Times New Roman" w:hAnsi="Times New Roman" w:eastAsia="仿宋_GB2312" w:cs="Times New Roman"/>
              <w:sz w:val="32"/>
              <w:szCs w:val="32"/>
              <w:highlight w:val="none"/>
            </w:rPr>
            <w:delText>年预算数为</w:delText>
          </w:r>
        </w:del>
      </w:ins>
      <w:ins w:id="674" w:author="杨秋霞" w:date="2024-01-30T10:50:00Z">
        <w:del w:id="675" w:author="杨薇" w:date="2025-02-07T16:54:00Z">
          <w:r>
            <w:rPr>
              <w:rFonts w:hint="eastAsia" w:ascii="Times New Roman" w:hAnsi="Times New Roman" w:eastAsia="仿宋_GB2312" w:cs="Times New Roman"/>
              <w:sz w:val="32"/>
              <w:szCs w:val="32"/>
              <w:highlight w:val="none"/>
              <w:lang w:val="en-US" w:eastAsia="zh-CN"/>
            </w:rPr>
            <w:delText>2.4</w:delText>
          </w:r>
        </w:del>
      </w:ins>
      <w:ins w:id="676" w:author="杨秋霞" w:date="2024-01-30T10:50:00Z">
        <w:del w:id="677" w:author="杨薇" w:date="2025-02-07T16:54:00Z">
          <w:r>
            <w:rPr>
              <w:rFonts w:hint="default" w:ascii="Times New Roman" w:hAnsi="Times New Roman" w:eastAsia="仿宋_GB2312" w:cs="Times New Roman"/>
              <w:sz w:val="32"/>
              <w:szCs w:val="32"/>
              <w:highlight w:val="none"/>
            </w:rPr>
            <w:delText>万元，</w:delText>
          </w:r>
        </w:del>
      </w:ins>
      <w:ins w:id="678" w:author="杨秋霞" w:date="2024-01-30T10:56:00Z">
        <w:del w:id="679" w:author="杨薇" w:date="2025-02-07T16:54:00Z">
          <w:r>
            <w:rPr>
              <w:rFonts w:hint="eastAsia" w:ascii="Times New Roman" w:hAnsi="Times New Roman" w:eastAsia="仿宋_GB2312" w:cs="Times New Roman"/>
              <w:sz w:val="32"/>
              <w:szCs w:val="32"/>
              <w:highlight w:val="none"/>
              <w:lang w:eastAsia="zh-CN"/>
            </w:rPr>
            <w:delText>与</w:delText>
          </w:r>
        </w:del>
      </w:ins>
      <w:ins w:id="680" w:author="杨秋霞" w:date="2024-01-30T10:50:00Z">
        <w:del w:id="681" w:author="杨薇" w:date="2025-02-07T16:54:00Z">
          <w:r>
            <w:rPr>
              <w:rFonts w:hint="default" w:ascii="Times New Roman" w:hAnsi="Times New Roman" w:eastAsia="仿宋_GB2312" w:cs="Times New Roman"/>
              <w:sz w:val="32"/>
              <w:szCs w:val="32"/>
              <w:highlight w:val="none"/>
            </w:rPr>
            <w:delText>上年预算数</w:delText>
          </w:r>
        </w:del>
      </w:ins>
      <w:ins w:id="682" w:author="杨秋霞" w:date="2024-01-30T10:57:00Z">
        <w:del w:id="683" w:author="杨薇" w:date="2025-02-07T16:54:00Z">
          <w:r>
            <w:rPr>
              <w:rFonts w:hint="eastAsia" w:ascii="Times New Roman" w:hAnsi="Times New Roman" w:eastAsia="仿宋_GB2312" w:cs="Times New Roman"/>
              <w:sz w:val="32"/>
              <w:szCs w:val="32"/>
              <w:highlight w:val="none"/>
              <w:lang w:eastAsia="zh-CN"/>
            </w:rPr>
            <w:delText>持平</w:delText>
          </w:r>
        </w:del>
      </w:ins>
      <w:ins w:id="684" w:author="杨秋霞" w:date="2024-01-30T10:50:00Z">
        <w:del w:id="685" w:author="杨薇" w:date="2025-02-07T16:54:00Z">
          <w:r>
            <w:rPr>
              <w:rFonts w:hint="default" w:ascii="Times New Roman" w:hAnsi="Times New Roman" w:eastAsia="仿宋_GB2312" w:cs="Times New Roman"/>
              <w:sz w:val="32"/>
              <w:szCs w:val="32"/>
              <w:highlight w:val="none"/>
            </w:rPr>
            <w:delText>，</w:delText>
          </w:r>
        </w:del>
      </w:ins>
      <w:ins w:id="686" w:author="杨秋霞" w:date="2024-01-30T10:50:00Z">
        <w:del w:id="687" w:author="杨薇" w:date="2025-02-07T16:54:00Z">
          <w:r>
            <w:rPr>
              <w:rFonts w:hint="eastAsia" w:ascii="Times New Roman" w:hAnsi="Times New Roman" w:eastAsia="仿宋_GB2312" w:cs="Times New Roman"/>
              <w:color w:val="FF0000"/>
              <w:sz w:val="32"/>
              <w:szCs w:val="32"/>
              <w:highlight w:val="none"/>
              <w:lang w:eastAsia="zh-CN"/>
              <w:rPrChange w:id="688" w:author="杨秋霞" w:date="2024-01-30T10:57:00Z">
                <w:rPr>
                  <w:rFonts w:hint="eastAsia" w:ascii="Times New Roman" w:hAnsi="Times New Roman" w:eastAsia="仿宋_GB2312" w:cs="Times New Roman"/>
                  <w:sz w:val="32"/>
                  <w:szCs w:val="32"/>
                  <w:highlight w:val="none"/>
                  <w:lang w:eastAsia="zh-CN"/>
                </w:rPr>
              </w:rPrChange>
            </w:rPr>
            <w:delText>主要是我市机关事业单位工作人员死亡后遗属生活困难补助标准有所提高</w:delText>
          </w:r>
        </w:del>
      </w:ins>
      <w:ins w:id="689" w:author="杨秋霞" w:date="2024-01-30T10:50:00Z">
        <w:del w:id="690" w:author="杨薇" w:date="2025-02-07T16:54:00Z">
          <w:r>
            <w:rPr>
              <w:rFonts w:hint="eastAsia" w:ascii="Times New Roman" w:hAnsi="Times New Roman" w:eastAsia="仿宋_GB2312" w:cs="Times New Roman"/>
              <w:sz w:val="32"/>
              <w:szCs w:val="32"/>
              <w:highlight w:val="none"/>
              <w:lang w:val="en-US" w:eastAsia="zh-CN"/>
            </w:rPr>
            <w:delText>。</w:delText>
          </w:r>
        </w:del>
      </w:ins>
    </w:p>
    <w:p>
      <w:pPr>
        <w:ind w:firstLine="640"/>
        <w:rPr>
          <w:ins w:id="691" w:author="杨秋霞" w:date="2024-01-30T10:50:00Z"/>
          <w:del w:id="692" w:author="杨薇" w:date="2025-02-07T16:54:00Z"/>
          <w:rFonts w:ascii="仿宋_GB2312" w:hAnsi="黑体" w:eastAsia="仿宋_GB2312"/>
          <w:sz w:val="32"/>
          <w:szCs w:val="32"/>
          <w:highlight w:val="none"/>
        </w:rPr>
      </w:pPr>
      <w:ins w:id="693" w:author="杨薇" w:date="2025-02-17T10:59:32Z">
        <w:r>
          <w:rPr>
            <w:rFonts w:hint="eastAsia" w:ascii="Times New Roman" w:hAnsi="Times New Roman" w:eastAsia="仿宋_GB2312" w:cs="Times New Roman"/>
            <w:sz w:val="32"/>
            <w:szCs w:val="32"/>
            <w:highlight w:val="none"/>
            <w:lang w:val="en-US" w:eastAsia="zh-CN"/>
          </w:rPr>
          <w:t xml:space="preserve">   </w:t>
        </w:r>
      </w:ins>
      <w:ins w:id="694" w:author="杨薇" w:date="2025-02-17T10:59:33Z">
        <w:r>
          <w:rPr>
            <w:rFonts w:hint="eastAsia" w:ascii="Times New Roman" w:hAnsi="Times New Roman" w:eastAsia="仿宋_GB2312" w:cs="Times New Roman"/>
            <w:sz w:val="32"/>
            <w:szCs w:val="32"/>
            <w:highlight w:val="none"/>
            <w:lang w:val="en-US" w:eastAsia="zh-CN"/>
          </w:rPr>
          <w:t xml:space="preserve"> </w:t>
        </w:r>
      </w:ins>
      <w:ins w:id="695" w:author="杨秋霞" w:date="2024-01-30T10:50:00Z">
        <w:bookmarkStart w:id="0" w:name="_GoBack"/>
        <w:bookmarkEnd w:id="0"/>
        <w:r>
          <w:rPr>
            <w:rFonts w:hint="eastAsia" w:ascii="Times New Roman" w:hAnsi="Times New Roman" w:eastAsia="仿宋_GB2312" w:cs="Times New Roman"/>
            <w:sz w:val="32"/>
            <w:szCs w:val="32"/>
            <w:highlight w:val="none"/>
            <w:lang w:val="en-US" w:eastAsia="zh-CN"/>
          </w:rPr>
          <w:t>7</w:t>
        </w:r>
      </w:ins>
      <w:ins w:id="696" w:author="杨秋霞" w:date="2024-01-30T10:50:00Z">
        <w:r>
          <w:rPr>
            <w:rFonts w:hint="default" w:ascii="Times New Roman" w:hAnsi="Times New Roman" w:eastAsia="仿宋_GB2312" w:cs="Times New Roman"/>
            <w:sz w:val="32"/>
            <w:szCs w:val="32"/>
            <w:highlight w:val="none"/>
          </w:rPr>
          <w:t>.</w:t>
        </w:r>
      </w:ins>
      <w:ins w:id="697" w:author="杨秋霞" w:date="2024-01-30T10:50:00Z">
        <w:del w:id="698" w:author="杨薇" w:date="2025-02-07T16:54:00Z">
          <w:r>
            <w:rPr>
              <w:rFonts w:hint="default" w:ascii="Times New Roman" w:hAnsi="Times New Roman" w:eastAsia="仿宋_GB2312" w:cs="Times New Roman"/>
              <w:sz w:val="32"/>
              <w:szCs w:val="32"/>
              <w:highlight w:val="none"/>
            </w:rPr>
            <w:delText>卫生健康支出（类）行政事业单位医疗（款）行政单位医疗（项）202</w:delText>
          </w:r>
        </w:del>
      </w:ins>
      <w:ins w:id="699" w:author="杨秋霞" w:date="2024-01-30T11:13:00Z">
        <w:del w:id="700" w:author="杨薇" w:date="2025-02-07T16:54:00Z">
          <w:r>
            <w:rPr>
              <w:rFonts w:hint="eastAsia" w:ascii="Times New Roman" w:hAnsi="Times New Roman" w:eastAsia="仿宋_GB2312" w:cs="Times New Roman"/>
              <w:sz w:val="32"/>
              <w:szCs w:val="32"/>
              <w:highlight w:val="none"/>
              <w:lang w:val="en-US" w:eastAsia="zh-CN"/>
            </w:rPr>
            <w:delText>4</w:delText>
          </w:r>
        </w:del>
      </w:ins>
      <w:ins w:id="701" w:author="杨秋霞" w:date="2024-01-30T10:50:00Z">
        <w:del w:id="702" w:author="杨薇" w:date="2025-02-07T16:54:00Z">
          <w:r>
            <w:rPr>
              <w:rFonts w:hint="default" w:ascii="Times New Roman" w:hAnsi="Times New Roman" w:eastAsia="仿宋_GB2312" w:cs="Times New Roman"/>
              <w:sz w:val="32"/>
              <w:szCs w:val="32"/>
              <w:highlight w:val="none"/>
            </w:rPr>
            <w:delText>年预算数为</w:delText>
          </w:r>
        </w:del>
      </w:ins>
      <w:ins w:id="703" w:author="杨秋霞" w:date="2024-01-30T10:50:00Z">
        <w:del w:id="704" w:author="杨薇" w:date="2025-02-07T16:54:00Z">
          <w:r>
            <w:rPr>
              <w:rFonts w:hint="eastAsia" w:ascii="Times New Roman" w:hAnsi="Times New Roman" w:eastAsia="仿宋_GB2312" w:cs="Times New Roman"/>
              <w:sz w:val="32"/>
              <w:szCs w:val="32"/>
              <w:highlight w:val="none"/>
              <w:lang w:val="en-US" w:eastAsia="zh-CN"/>
            </w:rPr>
            <w:delText>54.</w:delText>
          </w:r>
        </w:del>
      </w:ins>
      <w:ins w:id="705" w:author="杨秋霞" w:date="2024-01-30T10:58:00Z">
        <w:del w:id="706" w:author="杨薇" w:date="2025-02-07T16:54:00Z">
          <w:r>
            <w:rPr>
              <w:rFonts w:hint="eastAsia" w:ascii="Times New Roman" w:hAnsi="Times New Roman" w:eastAsia="仿宋_GB2312" w:cs="Times New Roman"/>
              <w:sz w:val="32"/>
              <w:szCs w:val="32"/>
              <w:highlight w:val="none"/>
              <w:lang w:val="en-US" w:eastAsia="zh-CN"/>
            </w:rPr>
            <w:delText>25</w:delText>
          </w:r>
        </w:del>
      </w:ins>
      <w:ins w:id="707" w:author="杨秋霞" w:date="2024-01-30T10:50:00Z">
        <w:del w:id="708" w:author="杨薇" w:date="2025-02-07T16:54:00Z">
          <w:r>
            <w:rPr>
              <w:rFonts w:hint="default" w:ascii="Times New Roman" w:hAnsi="Times New Roman" w:eastAsia="仿宋_GB2312" w:cs="Times New Roman"/>
              <w:sz w:val="32"/>
              <w:szCs w:val="32"/>
              <w:highlight w:val="none"/>
            </w:rPr>
            <w:delText>万元，比上年预算数</w:delText>
          </w:r>
        </w:del>
      </w:ins>
      <w:ins w:id="709" w:author="杨秋霞" w:date="2024-01-30T10:50:00Z">
        <w:del w:id="710" w:author="杨薇" w:date="2025-02-07T16:54:00Z">
          <w:r>
            <w:rPr>
              <w:rFonts w:hint="eastAsia" w:ascii="Times New Roman" w:hAnsi="Times New Roman" w:eastAsia="仿宋_GB2312" w:cs="Times New Roman"/>
              <w:sz w:val="32"/>
              <w:szCs w:val="32"/>
              <w:highlight w:val="none"/>
              <w:lang w:eastAsia="zh-CN"/>
            </w:rPr>
            <w:delText>增加</w:delText>
          </w:r>
        </w:del>
      </w:ins>
      <w:ins w:id="711" w:author="杨秋霞" w:date="2024-01-30T10:57:00Z">
        <w:del w:id="712" w:author="杨薇" w:date="2025-02-07T16:54:00Z">
          <w:r>
            <w:rPr>
              <w:rFonts w:hint="eastAsia" w:ascii="Times New Roman" w:hAnsi="Times New Roman" w:eastAsia="仿宋_GB2312" w:cs="Times New Roman"/>
              <w:sz w:val="32"/>
              <w:szCs w:val="32"/>
              <w:highlight w:val="none"/>
              <w:lang w:val="en-US" w:eastAsia="zh-CN"/>
            </w:rPr>
            <w:delText>0.06</w:delText>
          </w:r>
        </w:del>
      </w:ins>
      <w:ins w:id="713" w:author="杨秋霞" w:date="2024-01-30T10:50:00Z">
        <w:del w:id="714" w:author="杨薇" w:date="2025-02-07T16:54:00Z">
          <w:r>
            <w:rPr>
              <w:rFonts w:hint="default" w:ascii="Times New Roman" w:hAnsi="Times New Roman" w:eastAsia="仿宋_GB2312" w:cs="Times New Roman"/>
              <w:sz w:val="32"/>
              <w:szCs w:val="32"/>
              <w:highlight w:val="none"/>
            </w:rPr>
            <w:delText>万元，</w:delText>
          </w:r>
        </w:del>
      </w:ins>
      <w:ins w:id="715" w:author="刘畅" w:date="2024-01-30T16:42:00Z">
        <w:del w:id="716" w:author="杨薇" w:date="2025-02-07T16:54:00Z">
          <w:r>
            <w:rPr>
              <w:rFonts w:hint="eastAsia" w:ascii="仿宋_GB2312" w:hAnsi="黑体" w:eastAsia="仿宋_GB2312"/>
              <w:color w:val="auto"/>
              <w:sz w:val="32"/>
              <w:szCs w:val="32"/>
              <w:highlight w:val="none"/>
            </w:rPr>
            <w:delText>主要是</w:delText>
          </w:r>
        </w:del>
      </w:ins>
      <w:ins w:id="717" w:author="刘畅" w:date="2024-01-30T16:42:00Z">
        <w:del w:id="718" w:author="杨薇" w:date="2025-02-07T16:54:00Z">
          <w:r>
            <w:rPr>
              <w:rFonts w:hint="eastAsia" w:ascii="仿宋_GB2312" w:hAnsi="黑体" w:eastAsia="仿宋_GB2312"/>
              <w:color w:val="auto"/>
              <w:sz w:val="32"/>
              <w:szCs w:val="32"/>
              <w:highlight w:val="none"/>
              <w:lang w:eastAsia="zh-CN"/>
            </w:rPr>
            <w:delText>因为人员增加</w:delText>
          </w:r>
        </w:del>
      </w:ins>
      <w:ins w:id="719" w:author="刘畅" w:date="2024-01-30T16:42:00Z">
        <w:del w:id="720" w:author="杨薇" w:date="2025-02-07T16:54:00Z">
          <w:r>
            <w:rPr>
              <w:rFonts w:hint="eastAsia" w:ascii="Times New Roman" w:hAnsi="Times New Roman" w:eastAsia="仿宋_GB2312" w:cs="Times New Roman"/>
              <w:sz w:val="32"/>
              <w:szCs w:val="32"/>
              <w:highlight w:val="none"/>
              <w:lang w:val="en-US" w:eastAsia="zh-CN"/>
            </w:rPr>
            <w:delText>。</w:delText>
          </w:r>
        </w:del>
      </w:ins>
      <w:ins w:id="721" w:author="杨秋霞" w:date="2024-01-30T10:50:00Z">
        <w:del w:id="722" w:author="杨薇" w:date="2025-02-07T16:54:00Z">
          <w:r>
            <w:rPr>
              <w:rFonts w:hint="eastAsia" w:ascii="Times New Roman" w:hAnsi="Times New Roman" w:eastAsia="仿宋_GB2312" w:cs="Times New Roman"/>
              <w:color w:val="FF0000"/>
              <w:sz w:val="32"/>
              <w:szCs w:val="32"/>
              <w:highlight w:val="none"/>
              <w:lang w:eastAsia="zh-CN"/>
              <w:rPrChange w:id="723" w:author="杨秋霞" w:date="2024-01-30T10:58:00Z">
                <w:rPr>
                  <w:rFonts w:hint="eastAsia" w:ascii="Times New Roman" w:hAnsi="Times New Roman" w:eastAsia="仿宋_GB2312" w:cs="Times New Roman"/>
                  <w:sz w:val="32"/>
                  <w:szCs w:val="32"/>
                  <w:highlight w:val="none"/>
                  <w:lang w:eastAsia="zh-CN"/>
                </w:rPr>
              </w:rPrChange>
            </w:rPr>
            <w:delText>主要是今年</w:delText>
          </w:r>
        </w:del>
      </w:ins>
      <w:ins w:id="724" w:author="杨秋霞" w:date="2024-01-30T10:50:00Z">
        <w:del w:id="725" w:author="杨薇" w:date="2025-02-07T16:54:00Z">
          <w:r>
            <w:rPr>
              <w:rFonts w:hint="eastAsia" w:ascii="Times New Roman" w:hAnsi="Times New Roman" w:eastAsia="仿宋_GB2312" w:cs="Times New Roman"/>
              <w:color w:val="FF0000"/>
              <w:sz w:val="32"/>
              <w:szCs w:val="32"/>
              <w:highlight w:val="none"/>
              <w:lang w:val="en-US" w:eastAsia="zh-CN"/>
              <w:rPrChange w:id="726" w:author="杨秋霞" w:date="2024-01-30T10:58:00Z">
                <w:rPr>
                  <w:rFonts w:hint="eastAsia" w:ascii="Times New Roman" w:hAnsi="Times New Roman" w:eastAsia="仿宋_GB2312" w:cs="Times New Roman"/>
                  <w:sz w:val="32"/>
                  <w:szCs w:val="32"/>
                  <w:highlight w:val="none"/>
                  <w:lang w:val="en-US" w:eastAsia="zh-CN"/>
                </w:rPr>
              </w:rPrChange>
            </w:rPr>
            <w:delText>医疗基数正常提高</w:delText>
          </w:r>
        </w:del>
      </w:ins>
      <w:ins w:id="727" w:author="杨秋霞" w:date="2024-01-30T10:50:00Z">
        <w:del w:id="728" w:author="杨薇" w:date="2025-02-07T16:54:00Z">
          <w:r>
            <w:rPr>
              <w:rFonts w:hint="eastAsia" w:ascii="Times New Roman" w:hAnsi="Times New Roman" w:eastAsia="仿宋_GB2312" w:cs="Times New Roman"/>
              <w:sz w:val="32"/>
              <w:szCs w:val="32"/>
              <w:highlight w:val="none"/>
              <w:lang w:val="en-US" w:eastAsia="zh-CN"/>
            </w:rPr>
            <w:delText>。</w:delText>
          </w:r>
        </w:del>
      </w:ins>
    </w:p>
    <w:p>
      <w:pPr>
        <w:ind w:firstLine="0"/>
        <w:rPr>
          <w:ins w:id="730" w:author="杨秋霞" w:date="2024-01-30T10:50:00Z"/>
          <w:rFonts w:hint="eastAsia" w:ascii="Times New Roman" w:hAnsi="Times New Roman" w:eastAsia="仿宋_GB2312" w:cs="Times New Roman"/>
          <w:sz w:val="32"/>
          <w:szCs w:val="32"/>
          <w:highlight w:val="none"/>
          <w:lang w:eastAsia="zh-CN"/>
        </w:rPr>
        <w:pPrChange w:id="729" w:author="杨薇" w:date="2025-02-17T10:59:25Z">
          <w:pPr>
            <w:ind w:firstLine="640"/>
          </w:pPr>
        </w:pPrChange>
      </w:pPr>
      <w:ins w:id="731" w:author="杨秋霞" w:date="2024-01-30T10:50:00Z">
        <w:del w:id="732" w:author="杨薇" w:date="2025-02-07T16:54:00Z">
          <w:r>
            <w:rPr>
              <w:rFonts w:hint="eastAsia" w:ascii="Times New Roman" w:hAnsi="Times New Roman" w:eastAsia="仿宋_GB2312" w:cs="Times New Roman"/>
              <w:sz w:val="32"/>
              <w:szCs w:val="32"/>
              <w:highlight w:val="none"/>
              <w:lang w:val="en-US" w:eastAsia="zh-CN"/>
            </w:rPr>
            <w:delText>8</w:delText>
          </w:r>
        </w:del>
      </w:ins>
      <w:ins w:id="733" w:author="杨秋霞" w:date="2024-01-30T10:50:00Z">
        <w:del w:id="734" w:author="杨薇" w:date="2025-02-07T16:54:00Z">
          <w:r>
            <w:rPr>
              <w:rFonts w:hint="default" w:ascii="Times New Roman" w:hAnsi="Times New Roman" w:eastAsia="仿宋_GB2312" w:cs="Times New Roman"/>
              <w:sz w:val="32"/>
              <w:szCs w:val="32"/>
              <w:highlight w:val="none"/>
            </w:rPr>
            <w:delText>.</w:delText>
          </w:r>
        </w:del>
      </w:ins>
      <w:ins w:id="735" w:author="杨秋霞" w:date="2024-01-30T10:50:00Z">
        <w:r>
          <w:rPr>
            <w:rFonts w:hint="default" w:ascii="Times New Roman" w:hAnsi="Times New Roman" w:eastAsia="仿宋_GB2312" w:cs="Times New Roman"/>
            <w:sz w:val="32"/>
            <w:szCs w:val="32"/>
            <w:highlight w:val="none"/>
          </w:rPr>
          <w:t>卫生健康支出（类）行政事业单位医疗（款）公务员医疗补助（项）202</w:t>
        </w:r>
      </w:ins>
      <w:ins w:id="736" w:author="杨秋霞" w:date="2024-01-30T11:14:00Z">
        <w:del w:id="737" w:author="杨薇" w:date="2025-02-07T16:56:00Z">
          <w:r>
            <w:rPr>
              <w:rFonts w:hint="eastAsia" w:ascii="Times New Roman" w:hAnsi="Times New Roman" w:eastAsia="仿宋_GB2312" w:cs="Times New Roman"/>
              <w:sz w:val="32"/>
              <w:szCs w:val="32"/>
              <w:highlight w:val="none"/>
              <w:lang w:val="en-US" w:eastAsia="zh-CN"/>
            </w:rPr>
            <w:delText>4</w:delText>
          </w:r>
        </w:del>
      </w:ins>
      <w:ins w:id="738" w:author="杨薇" w:date="2025-02-07T16:56:00Z">
        <w:r>
          <w:rPr>
            <w:rFonts w:hint="eastAsia" w:ascii="Times New Roman" w:hAnsi="Times New Roman" w:eastAsia="仿宋_GB2312" w:cs="Times New Roman"/>
            <w:sz w:val="32"/>
            <w:szCs w:val="32"/>
            <w:highlight w:val="none"/>
            <w:lang w:val="en-US" w:eastAsia="zh-CN"/>
          </w:rPr>
          <w:t>5</w:t>
        </w:r>
      </w:ins>
      <w:ins w:id="739" w:author="杨秋霞" w:date="2024-01-30T10:50:00Z">
        <w:r>
          <w:rPr>
            <w:rFonts w:hint="default" w:ascii="Times New Roman" w:hAnsi="Times New Roman" w:eastAsia="仿宋_GB2312" w:cs="Times New Roman"/>
            <w:sz w:val="32"/>
            <w:szCs w:val="32"/>
            <w:highlight w:val="none"/>
          </w:rPr>
          <w:t>年预算数为</w:t>
        </w:r>
      </w:ins>
      <w:ins w:id="740" w:author="杨薇" w:date="2025-02-07T16:56:00Z">
        <w:r>
          <w:rPr>
            <w:rFonts w:hint="default" w:ascii="Times New Roman" w:hAnsi="Times New Roman" w:eastAsia="仿宋_GB2312" w:cs="Times New Roman"/>
            <w:sz w:val="32"/>
            <w:szCs w:val="32"/>
            <w:rPrChange w:id="741" w:author="杨薇" w:date="2025-02-07T16:56:00Z">
              <w:rPr>
                <w:rFonts w:hint="eastAsia"/>
              </w:rPr>
            </w:rPrChange>
          </w:rPr>
          <w:t>171.47</w:t>
        </w:r>
      </w:ins>
      <w:ins w:id="742" w:author="杨秋霞" w:date="2024-01-30T10:58:00Z">
        <w:del w:id="743" w:author="杨薇" w:date="2025-02-07T16:56:00Z">
          <w:r>
            <w:rPr>
              <w:rFonts w:hint="eastAsia" w:ascii="Times New Roman" w:hAnsi="Times New Roman" w:eastAsia="仿宋_GB2312" w:cs="Times New Roman"/>
              <w:sz w:val="32"/>
              <w:szCs w:val="32"/>
              <w:highlight w:val="none"/>
              <w:lang w:val="en-US" w:eastAsia="zh-CN"/>
            </w:rPr>
            <w:delText>203.86</w:delText>
          </w:r>
        </w:del>
      </w:ins>
      <w:ins w:id="744" w:author="杨秋霞" w:date="2024-01-30T10:50:00Z">
        <w:r>
          <w:rPr>
            <w:rFonts w:hint="default" w:ascii="Times New Roman" w:hAnsi="Times New Roman" w:eastAsia="仿宋_GB2312" w:cs="Times New Roman"/>
            <w:sz w:val="32"/>
            <w:szCs w:val="32"/>
            <w:highlight w:val="none"/>
          </w:rPr>
          <w:t>万元，比上年预算数</w:t>
        </w:r>
      </w:ins>
      <w:ins w:id="745" w:author="杨秋霞" w:date="2024-01-30T10:50:00Z">
        <w:del w:id="746" w:author="杨薇" w:date="2025-02-07T16:56:00Z">
          <w:r>
            <w:rPr>
              <w:rFonts w:hint="eastAsia" w:ascii="Times New Roman" w:hAnsi="Times New Roman" w:eastAsia="仿宋_GB2312" w:cs="Times New Roman"/>
              <w:sz w:val="32"/>
              <w:szCs w:val="32"/>
              <w:highlight w:val="none"/>
              <w:lang w:eastAsia="zh-CN"/>
            </w:rPr>
            <w:delText>增加</w:delText>
          </w:r>
        </w:del>
      </w:ins>
      <w:ins w:id="747" w:author="杨秋霞" w:date="2024-01-30T10:58:00Z">
        <w:del w:id="748" w:author="杨薇" w:date="2025-02-07T16:56:00Z">
          <w:r>
            <w:rPr>
              <w:rFonts w:hint="eastAsia" w:ascii="Times New Roman" w:hAnsi="Times New Roman" w:eastAsia="仿宋_GB2312" w:cs="Times New Roman"/>
              <w:sz w:val="32"/>
              <w:szCs w:val="32"/>
              <w:highlight w:val="none"/>
              <w:lang w:val="en-US" w:eastAsia="zh-CN"/>
            </w:rPr>
            <w:delText>36.3</w:delText>
          </w:r>
        </w:del>
      </w:ins>
      <w:ins w:id="749" w:author="杨薇" w:date="2025-02-07T16:56:00Z">
        <w:r>
          <w:rPr>
            <w:rFonts w:hint="eastAsia" w:ascii="Times New Roman" w:hAnsi="Times New Roman" w:eastAsia="仿宋_GB2312" w:cs="Times New Roman"/>
            <w:sz w:val="32"/>
            <w:szCs w:val="32"/>
            <w:highlight w:val="none"/>
            <w:lang w:eastAsia="zh-CN"/>
          </w:rPr>
          <w:t>减少</w:t>
        </w:r>
      </w:ins>
      <w:ins w:id="750" w:author="杨薇" w:date="2025-02-07T16:56:00Z">
        <w:r>
          <w:rPr>
            <w:rFonts w:hint="eastAsia" w:ascii="Times New Roman" w:hAnsi="Times New Roman" w:eastAsia="仿宋_GB2312" w:cs="Times New Roman"/>
            <w:sz w:val="32"/>
            <w:szCs w:val="32"/>
            <w:highlight w:val="none"/>
            <w:lang w:val="en-US" w:eastAsia="zh-CN"/>
          </w:rPr>
          <w:t>32.39</w:t>
        </w:r>
      </w:ins>
      <w:ins w:id="751" w:author="杨秋霞" w:date="2024-01-30T10:50:00Z">
        <w:r>
          <w:rPr>
            <w:rFonts w:hint="default" w:ascii="Times New Roman" w:hAnsi="Times New Roman" w:eastAsia="仿宋_GB2312" w:cs="Times New Roman"/>
            <w:sz w:val="32"/>
            <w:szCs w:val="32"/>
            <w:highlight w:val="none"/>
          </w:rPr>
          <w:t>万元</w:t>
        </w:r>
      </w:ins>
      <w:ins w:id="752" w:author="杨薇" w:date="2025-02-10T09:54:00Z">
        <w:r>
          <w:rPr>
            <w:rFonts w:hint="eastAsia" w:ascii="Times New Roman" w:hAnsi="Times New Roman" w:eastAsia="仿宋_GB2312" w:cs="Times New Roman"/>
            <w:color w:val="auto"/>
            <w:sz w:val="32"/>
            <w:szCs w:val="32"/>
            <w:highlight w:val="none"/>
            <w:lang w:eastAsia="zh-CN"/>
          </w:rPr>
          <w:t>，</w:t>
        </w:r>
      </w:ins>
      <w:ins w:id="753" w:author="杨薇" w:date="2025-02-10T09:54:00Z">
        <w:r>
          <w:rPr>
            <w:rFonts w:hint="eastAsia" w:ascii="仿宋_GB2312" w:hAnsi="黑体" w:eastAsia="仿宋_GB2312"/>
            <w:color w:val="auto"/>
            <w:sz w:val="32"/>
            <w:szCs w:val="32"/>
            <w:highlight w:val="none"/>
          </w:rPr>
          <w:t>主要是</w:t>
        </w:r>
      </w:ins>
      <w:ins w:id="754" w:author="杨薇" w:date="2025-02-10T09:54:00Z">
        <w:r>
          <w:rPr>
            <w:rFonts w:hint="eastAsia" w:ascii="仿宋_GB2312" w:hAnsi="黑体" w:eastAsia="仿宋_GB2312"/>
            <w:color w:val="auto"/>
            <w:sz w:val="32"/>
            <w:szCs w:val="32"/>
            <w:highlight w:val="none"/>
            <w:lang w:eastAsia="zh-CN"/>
          </w:rPr>
          <w:t>因为</w:t>
        </w:r>
      </w:ins>
      <w:ins w:id="755" w:author="杨薇" w:date="2025-02-17T10:59:22Z">
        <w:r>
          <w:rPr>
            <w:rFonts w:hint="eastAsia" w:ascii="Times New Roman" w:hAnsi="Times New Roman" w:eastAsia="仿宋_GB2312" w:cs="Times New Roman"/>
            <w:sz w:val="32"/>
            <w:szCs w:val="32"/>
            <w:highlight w:val="none"/>
            <w:lang w:eastAsia="zh-CN"/>
          </w:rPr>
          <w:t>参考上年执行数准确编制</w:t>
        </w:r>
      </w:ins>
      <w:ins w:id="756" w:author="杨薇" w:date="2025-02-17T10:59:22Z">
        <w:r>
          <w:rPr>
            <w:rFonts w:hint="default" w:ascii="Times New Roman" w:hAnsi="Times New Roman" w:eastAsia="仿宋_GB2312" w:cs="Times New Roman"/>
            <w:sz w:val="32"/>
            <w:szCs w:val="32"/>
            <w:highlight w:val="none"/>
          </w:rPr>
          <w:t>公务员医疗补助</w:t>
        </w:r>
      </w:ins>
      <w:ins w:id="757" w:author="杨薇" w:date="2025-02-17T10:59:22Z">
        <w:r>
          <w:rPr>
            <w:rFonts w:hint="eastAsia" w:ascii="Times New Roman" w:hAnsi="Times New Roman" w:eastAsia="仿宋_GB2312" w:cs="Times New Roman"/>
            <w:sz w:val="32"/>
            <w:szCs w:val="32"/>
            <w:highlight w:val="none"/>
            <w:lang w:eastAsia="zh-CN"/>
          </w:rPr>
          <w:t>单位负担部分年初预算</w:t>
        </w:r>
      </w:ins>
      <w:ins w:id="758" w:author="杨薇" w:date="2025-02-17T10:59:22Z">
        <w:r>
          <w:rPr>
            <w:rFonts w:hint="default" w:ascii="Times New Roman" w:hAnsi="Times New Roman" w:eastAsia="仿宋_GB2312" w:cs="Times New Roman"/>
            <w:sz w:val="32"/>
            <w:szCs w:val="32"/>
            <w:highlight w:val="none"/>
            <w:lang w:eastAsia="zh-CN"/>
          </w:rPr>
          <w:t>。</w:t>
        </w:r>
      </w:ins>
      <w:ins w:id="759" w:author="杨秋霞" w:date="2024-01-30T10:50:00Z">
        <w:del w:id="760" w:author="杨薇" w:date="2025-02-17T10:59:22Z">
          <w:r>
            <w:rPr>
              <w:rFonts w:hint="eastAsia" w:ascii="Times New Roman" w:hAnsi="Times New Roman" w:eastAsia="仿宋_GB2312" w:cs="Times New Roman"/>
              <w:color w:val="FF0000"/>
              <w:sz w:val="32"/>
              <w:szCs w:val="32"/>
              <w:highlight w:val="none"/>
              <w:lang w:eastAsia="zh-CN"/>
              <w:rPrChange w:id="761" w:author="杨薇" w:date="2025-02-07T16:58:00Z">
                <w:rPr>
                  <w:rFonts w:hint="eastAsia" w:ascii="Times New Roman" w:hAnsi="Times New Roman" w:eastAsia="仿宋_GB2312" w:cs="Times New Roman"/>
                  <w:sz w:val="32"/>
                  <w:szCs w:val="32"/>
                  <w:highlight w:val="none"/>
                  <w:lang w:eastAsia="zh-CN"/>
                </w:rPr>
              </w:rPrChange>
            </w:rPr>
            <w:delText>，</w:delText>
          </w:r>
        </w:del>
      </w:ins>
      <w:ins w:id="762" w:author="刘畅" w:date="2024-01-30T16:42:00Z">
        <w:del w:id="763" w:author="杨薇" w:date="2025-02-17T10:59:22Z">
          <w:r>
            <w:rPr>
              <w:rFonts w:hint="eastAsia" w:ascii="仿宋_GB2312" w:hAnsi="黑体" w:eastAsia="仿宋_GB2312"/>
              <w:color w:val="FF0000"/>
              <w:sz w:val="32"/>
              <w:szCs w:val="32"/>
              <w:highlight w:val="none"/>
              <w:rPrChange w:id="764" w:author="杨薇" w:date="2025-02-07T16:58:00Z">
                <w:rPr>
                  <w:rFonts w:hint="eastAsia" w:ascii="仿宋_GB2312" w:hAnsi="黑体" w:eastAsia="仿宋_GB2312"/>
                  <w:color w:val="auto"/>
                  <w:sz w:val="32"/>
                  <w:szCs w:val="32"/>
                  <w:highlight w:val="none"/>
                </w:rPr>
              </w:rPrChange>
            </w:rPr>
            <w:delText>主要是</w:delText>
          </w:r>
        </w:del>
      </w:ins>
      <w:ins w:id="765" w:author="刘畅" w:date="2024-01-30T16:42:00Z">
        <w:del w:id="766" w:author="杨薇" w:date="2025-02-17T10:59:22Z">
          <w:r>
            <w:rPr>
              <w:rFonts w:hint="eastAsia" w:ascii="仿宋_GB2312" w:hAnsi="黑体" w:eastAsia="仿宋_GB2312"/>
              <w:color w:val="FF0000"/>
              <w:sz w:val="32"/>
              <w:szCs w:val="32"/>
              <w:highlight w:val="none"/>
              <w:lang w:eastAsia="zh-CN"/>
              <w:rPrChange w:id="767" w:author="杨薇" w:date="2025-02-07T16:58:00Z">
                <w:rPr>
                  <w:rFonts w:hint="eastAsia" w:ascii="仿宋_GB2312" w:hAnsi="黑体" w:eastAsia="仿宋_GB2312"/>
                  <w:color w:val="auto"/>
                  <w:sz w:val="32"/>
                  <w:szCs w:val="32"/>
                  <w:highlight w:val="none"/>
                  <w:lang w:eastAsia="zh-CN"/>
                </w:rPr>
              </w:rPrChange>
            </w:rPr>
            <w:delText>因为</w:delText>
          </w:r>
        </w:del>
      </w:ins>
      <w:ins w:id="768" w:author="刘畅" w:date="2024-01-30T16:42:00Z">
        <w:del w:id="769" w:author="杨薇" w:date="2025-02-17T10:59:22Z">
          <w:r>
            <w:rPr>
              <w:rFonts w:hint="eastAsia" w:ascii="仿宋_GB2312" w:hAnsi="黑体" w:eastAsia="仿宋_GB2312"/>
              <w:color w:val="FF0000"/>
              <w:sz w:val="32"/>
              <w:szCs w:val="32"/>
              <w:highlight w:val="none"/>
              <w:lang w:eastAsia="zh-CN"/>
              <w:rPrChange w:id="770" w:author="杨薇" w:date="2025-02-07T16:58:00Z">
                <w:rPr>
                  <w:rFonts w:hint="eastAsia" w:ascii="仿宋_GB2312" w:hAnsi="黑体" w:eastAsia="仿宋_GB2312"/>
                  <w:color w:val="auto"/>
                  <w:sz w:val="32"/>
                  <w:szCs w:val="32"/>
                  <w:highlight w:val="none"/>
                  <w:lang w:eastAsia="zh-CN"/>
                </w:rPr>
              </w:rPrChange>
            </w:rPr>
            <w:delText>人员增加</w:delText>
          </w:r>
        </w:del>
      </w:ins>
      <w:ins w:id="771" w:author="杨秋霞" w:date="2024-01-30T10:50:00Z">
        <w:del w:id="772" w:author="杨薇" w:date="2025-02-17T10:59:22Z">
          <w:r>
            <w:rPr>
              <w:rFonts w:hint="eastAsia" w:ascii="Times New Roman" w:hAnsi="Times New Roman" w:eastAsia="仿宋_GB2312" w:cs="Times New Roman"/>
              <w:color w:val="FF0000"/>
              <w:sz w:val="32"/>
              <w:szCs w:val="32"/>
              <w:highlight w:val="none"/>
              <w:lang w:eastAsia="zh-CN"/>
              <w:rPrChange w:id="773" w:author="杨秋霞" w:date="2024-01-30T10:58:00Z">
                <w:rPr>
                  <w:rFonts w:hint="eastAsia" w:ascii="Times New Roman" w:hAnsi="Times New Roman" w:eastAsia="仿宋_GB2312" w:cs="Times New Roman"/>
                  <w:sz w:val="32"/>
                  <w:szCs w:val="32"/>
                  <w:highlight w:val="none"/>
                  <w:lang w:eastAsia="zh-CN"/>
                </w:rPr>
              </w:rPrChange>
            </w:rPr>
            <w:delText>主要是今年</w:delText>
          </w:r>
        </w:del>
      </w:ins>
      <w:ins w:id="774" w:author="杨秋霞" w:date="2024-01-30T10:50:00Z">
        <w:del w:id="775" w:author="杨薇" w:date="2025-02-17T10:59:22Z">
          <w:r>
            <w:rPr>
              <w:rFonts w:hint="eastAsia" w:ascii="Times New Roman" w:hAnsi="Times New Roman" w:eastAsia="仿宋_GB2312" w:cs="Times New Roman"/>
              <w:color w:val="FF0000"/>
              <w:sz w:val="32"/>
              <w:szCs w:val="32"/>
              <w:highlight w:val="none"/>
              <w:lang w:val="en-US" w:eastAsia="zh-CN"/>
              <w:rPrChange w:id="776" w:author="杨秋霞" w:date="2024-01-30T10:58:00Z">
                <w:rPr>
                  <w:rFonts w:hint="eastAsia" w:ascii="Times New Roman" w:hAnsi="Times New Roman" w:eastAsia="仿宋_GB2312" w:cs="Times New Roman"/>
                  <w:sz w:val="32"/>
                  <w:szCs w:val="32"/>
                  <w:highlight w:val="none"/>
                  <w:lang w:val="en-US" w:eastAsia="zh-CN"/>
                </w:rPr>
              </w:rPrChange>
            </w:rPr>
            <w:delText>医疗补助基数有所提高</w:delText>
          </w:r>
        </w:del>
      </w:ins>
      <w:ins w:id="777" w:author="杨秋霞" w:date="2024-01-30T10:50:00Z">
        <w:del w:id="778" w:author="杨薇" w:date="2025-02-17T10:59:22Z">
          <w:r>
            <w:rPr>
              <w:rFonts w:hint="eastAsia" w:ascii="Times New Roman" w:hAnsi="Times New Roman" w:eastAsia="仿宋_GB2312" w:cs="Times New Roman"/>
              <w:color w:val="FF0000"/>
              <w:sz w:val="32"/>
              <w:szCs w:val="32"/>
              <w:highlight w:val="none"/>
              <w:lang w:val="en-US" w:eastAsia="zh-CN"/>
              <w:rPrChange w:id="779" w:author="杨薇" w:date="2025-02-07T16:58:00Z">
                <w:rPr>
                  <w:rFonts w:hint="eastAsia" w:ascii="Times New Roman" w:hAnsi="Times New Roman" w:eastAsia="仿宋_GB2312" w:cs="Times New Roman"/>
                  <w:sz w:val="32"/>
                  <w:szCs w:val="32"/>
                  <w:highlight w:val="none"/>
                  <w:lang w:val="en-US" w:eastAsia="zh-CN"/>
                </w:rPr>
              </w:rPrChange>
            </w:rPr>
            <w:delText>。</w:delText>
          </w:r>
        </w:del>
      </w:ins>
    </w:p>
    <w:p>
      <w:pPr>
        <w:ind w:firstLine="640" w:firstLineChars="200"/>
        <w:rPr>
          <w:ins w:id="780" w:author="杨秋霞" w:date="2024-01-30T10:50:00Z"/>
          <w:rFonts w:ascii="仿宋_GB2312" w:hAnsi="黑体" w:eastAsia="仿宋_GB2312"/>
          <w:sz w:val="32"/>
          <w:szCs w:val="32"/>
          <w:highlight w:val="none"/>
        </w:rPr>
      </w:pPr>
      <w:ins w:id="781" w:author="杨秋霞" w:date="2024-01-30T10:50:00Z">
        <w:del w:id="782" w:author="杨薇" w:date="2025-02-07T16:58:00Z">
          <w:r>
            <w:rPr>
              <w:rFonts w:hint="eastAsia" w:ascii="Times New Roman" w:hAnsi="Times New Roman" w:eastAsia="仿宋_GB2312" w:cs="Times New Roman"/>
              <w:sz w:val="32"/>
              <w:szCs w:val="32"/>
              <w:highlight w:val="none"/>
              <w:lang w:val="en-US" w:eastAsia="zh-CN"/>
            </w:rPr>
            <w:delText>9</w:delText>
          </w:r>
        </w:del>
      </w:ins>
      <w:ins w:id="783" w:author="杨薇" w:date="2025-02-07T16:58:00Z">
        <w:r>
          <w:rPr>
            <w:rFonts w:hint="eastAsia" w:ascii="Times New Roman" w:hAnsi="Times New Roman" w:eastAsia="仿宋_GB2312" w:cs="Times New Roman"/>
            <w:sz w:val="32"/>
            <w:szCs w:val="32"/>
            <w:highlight w:val="none"/>
            <w:lang w:val="en-US" w:eastAsia="zh-CN"/>
          </w:rPr>
          <w:t>8</w:t>
        </w:r>
      </w:ins>
      <w:ins w:id="784" w:author="杨秋霞" w:date="2024-01-30T10:50:00Z">
        <w:r>
          <w:rPr>
            <w:rFonts w:hint="default" w:ascii="Times New Roman" w:hAnsi="Times New Roman" w:eastAsia="仿宋_GB2312" w:cs="Times New Roman"/>
            <w:sz w:val="32"/>
            <w:szCs w:val="32"/>
            <w:highlight w:val="none"/>
          </w:rPr>
          <w:t>.住房保障（类）住房改革（款）住房公积金（项）202</w:t>
        </w:r>
      </w:ins>
      <w:ins w:id="785" w:author="杨秋霞" w:date="2024-01-30T11:14:00Z">
        <w:del w:id="786" w:author="杨薇" w:date="2025-02-07T16:58:00Z">
          <w:r>
            <w:rPr>
              <w:rFonts w:hint="eastAsia" w:ascii="Times New Roman" w:hAnsi="Times New Roman" w:eastAsia="仿宋_GB2312" w:cs="Times New Roman"/>
              <w:sz w:val="32"/>
              <w:szCs w:val="32"/>
              <w:highlight w:val="none"/>
              <w:lang w:val="en-US" w:eastAsia="zh-CN"/>
            </w:rPr>
            <w:delText>4</w:delText>
          </w:r>
        </w:del>
      </w:ins>
      <w:ins w:id="787" w:author="杨薇" w:date="2025-02-07T16:58:00Z">
        <w:r>
          <w:rPr>
            <w:rFonts w:hint="eastAsia" w:ascii="Times New Roman" w:hAnsi="Times New Roman" w:eastAsia="仿宋_GB2312" w:cs="Times New Roman"/>
            <w:sz w:val="32"/>
            <w:szCs w:val="32"/>
            <w:highlight w:val="none"/>
            <w:lang w:val="en-US" w:eastAsia="zh-CN"/>
          </w:rPr>
          <w:t>5</w:t>
        </w:r>
      </w:ins>
      <w:ins w:id="788" w:author="杨秋霞" w:date="2024-01-30T10:50:00Z">
        <w:r>
          <w:rPr>
            <w:rFonts w:hint="default" w:ascii="Times New Roman" w:hAnsi="Times New Roman" w:eastAsia="仿宋_GB2312" w:cs="Times New Roman"/>
            <w:sz w:val="32"/>
            <w:szCs w:val="32"/>
            <w:highlight w:val="none"/>
          </w:rPr>
          <w:t>年预算数为</w:t>
        </w:r>
      </w:ins>
      <w:ins w:id="789" w:author="杨薇" w:date="2025-02-07T16:58:00Z">
        <w:r>
          <w:rPr>
            <w:rFonts w:hint="default" w:ascii="Times New Roman" w:hAnsi="Times New Roman" w:eastAsia="仿宋_GB2312" w:cs="Times New Roman"/>
            <w:sz w:val="32"/>
            <w:szCs w:val="32"/>
            <w:rPrChange w:id="790" w:author="杨薇" w:date="2025-02-07T16:58:00Z">
              <w:rPr>
                <w:rFonts w:hint="eastAsia"/>
              </w:rPr>
            </w:rPrChange>
          </w:rPr>
          <w:t>145.76</w:t>
        </w:r>
      </w:ins>
      <w:ins w:id="791" w:author="杨秋霞" w:date="2024-01-30T10:59:00Z">
        <w:del w:id="792" w:author="杨薇" w:date="2025-02-07T16:58:00Z">
          <w:r>
            <w:rPr>
              <w:rFonts w:hint="eastAsia" w:ascii="Times New Roman" w:hAnsi="Times New Roman" w:eastAsia="仿宋_GB2312" w:cs="Times New Roman"/>
              <w:sz w:val="32"/>
              <w:szCs w:val="32"/>
              <w:highlight w:val="none"/>
              <w:lang w:val="en-US" w:eastAsia="zh-CN"/>
            </w:rPr>
            <w:delText>124.63</w:delText>
          </w:r>
        </w:del>
      </w:ins>
      <w:ins w:id="793" w:author="杨秋霞" w:date="2024-01-30T10:50:00Z">
        <w:r>
          <w:rPr>
            <w:rFonts w:hint="default" w:ascii="Times New Roman" w:hAnsi="Times New Roman" w:eastAsia="仿宋_GB2312" w:cs="Times New Roman"/>
            <w:sz w:val="32"/>
            <w:szCs w:val="32"/>
            <w:highlight w:val="none"/>
          </w:rPr>
          <w:t>万元，比上年预算数</w:t>
        </w:r>
      </w:ins>
      <w:ins w:id="794" w:author="杨秋霞" w:date="2024-01-30T10:50:00Z">
        <w:r>
          <w:rPr>
            <w:rFonts w:hint="eastAsia" w:ascii="Times New Roman" w:hAnsi="Times New Roman" w:eastAsia="仿宋_GB2312" w:cs="Times New Roman"/>
            <w:sz w:val="32"/>
            <w:szCs w:val="32"/>
            <w:highlight w:val="none"/>
            <w:lang w:eastAsia="zh-CN"/>
          </w:rPr>
          <w:t>增加</w:t>
        </w:r>
      </w:ins>
      <w:ins w:id="795" w:author="杨秋霞" w:date="2024-01-30T10:59:00Z">
        <w:del w:id="796" w:author="杨薇" w:date="2025-02-07T16:58:00Z">
          <w:r>
            <w:rPr>
              <w:rFonts w:hint="eastAsia" w:ascii="Times New Roman" w:hAnsi="Times New Roman" w:eastAsia="仿宋_GB2312" w:cs="Times New Roman"/>
              <w:sz w:val="32"/>
              <w:szCs w:val="32"/>
              <w:highlight w:val="none"/>
              <w:lang w:val="en-US" w:eastAsia="zh-CN"/>
            </w:rPr>
            <w:delText>7.</w:delText>
          </w:r>
        </w:del>
      </w:ins>
      <w:ins w:id="797" w:author="杨秋霞" w:date="2024-01-30T15:23:00Z">
        <w:del w:id="798" w:author="杨薇" w:date="2025-02-07T16:58:00Z">
          <w:r>
            <w:rPr>
              <w:rFonts w:hint="eastAsia" w:ascii="Times New Roman" w:hAnsi="Times New Roman" w:eastAsia="仿宋_GB2312" w:cs="Times New Roman"/>
              <w:sz w:val="32"/>
              <w:szCs w:val="32"/>
              <w:highlight w:val="none"/>
              <w:lang w:val="en-US" w:eastAsia="zh-CN"/>
            </w:rPr>
            <w:delText>55</w:delText>
          </w:r>
        </w:del>
      </w:ins>
      <w:ins w:id="799" w:author="杨薇" w:date="2025-02-07T16:58:00Z">
        <w:r>
          <w:rPr>
            <w:rFonts w:hint="eastAsia" w:ascii="Times New Roman" w:hAnsi="Times New Roman" w:eastAsia="仿宋_GB2312" w:cs="Times New Roman"/>
            <w:sz w:val="32"/>
            <w:szCs w:val="32"/>
            <w:highlight w:val="none"/>
            <w:lang w:val="en-US" w:eastAsia="zh-CN"/>
          </w:rPr>
          <w:t>21.13</w:t>
        </w:r>
      </w:ins>
      <w:ins w:id="800" w:author="杨秋霞" w:date="2024-01-30T10:50:00Z">
        <w:r>
          <w:rPr>
            <w:rFonts w:hint="default" w:ascii="Times New Roman" w:hAnsi="Times New Roman" w:eastAsia="仿宋_GB2312" w:cs="Times New Roman"/>
            <w:sz w:val="32"/>
            <w:szCs w:val="32"/>
            <w:highlight w:val="none"/>
          </w:rPr>
          <w:t>万元，</w:t>
        </w:r>
      </w:ins>
      <w:ins w:id="801" w:author="刘畅" w:date="2024-01-30T16:42:00Z">
        <w:r>
          <w:rPr>
            <w:rFonts w:hint="eastAsia" w:ascii="仿宋_GB2312" w:hAnsi="黑体" w:eastAsia="仿宋_GB2312"/>
            <w:color w:val="auto"/>
            <w:sz w:val="32"/>
            <w:szCs w:val="32"/>
            <w:highlight w:val="none"/>
          </w:rPr>
          <w:t>主要是</w:t>
        </w:r>
      </w:ins>
      <w:ins w:id="802" w:author="刘畅" w:date="2024-01-30T16:42:00Z">
        <w:r>
          <w:rPr>
            <w:rFonts w:hint="eastAsia" w:ascii="仿宋_GB2312" w:hAnsi="黑体" w:eastAsia="仿宋_GB2312"/>
            <w:color w:val="auto"/>
            <w:sz w:val="32"/>
            <w:szCs w:val="32"/>
            <w:highlight w:val="none"/>
            <w:lang w:eastAsia="zh-CN"/>
          </w:rPr>
          <w:t>因为人员增加</w:t>
        </w:r>
      </w:ins>
      <w:ins w:id="803" w:author="杨秋霞" w:date="2024-01-30T10:50:00Z">
        <w:del w:id="804" w:author="刘畅" w:date="2024-01-30T16:42:00Z">
          <w:r>
            <w:rPr>
              <w:rFonts w:hint="eastAsia" w:ascii="Times New Roman" w:hAnsi="Times New Roman" w:eastAsia="仿宋_GB2312" w:cs="Times New Roman"/>
              <w:color w:val="FF0000"/>
              <w:sz w:val="32"/>
              <w:szCs w:val="32"/>
              <w:highlight w:val="none"/>
              <w:lang w:eastAsia="zh-CN"/>
              <w:rPrChange w:id="805" w:author="杨秋霞" w:date="2024-01-30T15:23:00Z">
                <w:rPr>
                  <w:rFonts w:hint="eastAsia" w:ascii="Times New Roman" w:hAnsi="Times New Roman" w:eastAsia="仿宋_GB2312" w:cs="Times New Roman"/>
                  <w:sz w:val="32"/>
                  <w:szCs w:val="32"/>
                  <w:highlight w:val="none"/>
                  <w:lang w:eastAsia="zh-CN"/>
                </w:rPr>
              </w:rPrChange>
            </w:rPr>
            <w:delText>主要是今年</w:delText>
          </w:r>
        </w:del>
      </w:ins>
      <w:ins w:id="806" w:author="杨秋霞" w:date="2024-01-30T10:50:00Z">
        <w:del w:id="807" w:author="刘畅" w:date="2024-01-30T16:42:00Z">
          <w:r>
            <w:rPr>
              <w:rFonts w:hint="eastAsia" w:ascii="Times New Roman" w:hAnsi="Times New Roman" w:eastAsia="仿宋_GB2312" w:cs="Times New Roman"/>
              <w:color w:val="FF0000"/>
              <w:sz w:val="32"/>
              <w:szCs w:val="32"/>
              <w:highlight w:val="none"/>
              <w:lang w:val="en-US" w:eastAsia="zh-CN"/>
              <w:rPrChange w:id="808" w:author="杨秋霞" w:date="2024-01-30T15:23:00Z">
                <w:rPr>
                  <w:rFonts w:hint="eastAsia" w:ascii="Times New Roman" w:hAnsi="Times New Roman" w:eastAsia="仿宋_GB2312" w:cs="Times New Roman"/>
                  <w:sz w:val="32"/>
                  <w:szCs w:val="32"/>
                  <w:highlight w:val="none"/>
                  <w:lang w:val="en-US" w:eastAsia="zh-CN"/>
                </w:rPr>
              </w:rPrChange>
            </w:rPr>
            <w:delText>社保基数有所提高</w:delText>
          </w:r>
        </w:del>
      </w:ins>
      <w:ins w:id="809" w:author="杨秋霞" w:date="2024-01-30T10:50:00Z">
        <w:r>
          <w:rPr>
            <w:rFonts w:hint="eastAsia" w:ascii="Times New Roman" w:hAnsi="Times New Roman" w:eastAsia="仿宋_GB2312" w:cs="Times New Roman"/>
            <w:sz w:val="32"/>
            <w:szCs w:val="32"/>
            <w:highlight w:val="none"/>
            <w:lang w:val="en-US" w:eastAsia="zh-CN"/>
          </w:rPr>
          <w:t>。</w:t>
        </w:r>
      </w:ins>
    </w:p>
    <w:p>
      <w:pPr>
        <w:ind w:firstLine="640" w:firstLineChars="200"/>
        <w:rPr>
          <w:del w:id="810" w:author="杨秋霞" w:date="2024-01-30T10:50:00Z"/>
          <w:rFonts w:ascii="仿宋_GB2312" w:hAnsi="黑体" w:eastAsia="仿宋_GB2312"/>
          <w:sz w:val="32"/>
          <w:szCs w:val="32"/>
        </w:rPr>
      </w:pPr>
      <w:del w:id="811" w:author="杨秋霞" w:date="2024-01-30T10:50:00Z">
        <w:r>
          <w:rPr>
            <w:rFonts w:hint="eastAsia" w:ascii="仿宋_GB2312" w:hAnsi="黑体" w:eastAsia="仿宋_GB2312" w:cs="仿宋_GB2312"/>
            <w:sz w:val="32"/>
            <w:szCs w:val="32"/>
          </w:rPr>
          <w:delText>1.一般公共服务（类）人大事务（款）行政运行（项）××</w:delText>
        </w:r>
      </w:del>
      <w:del w:id="812" w:author="杨秋霞" w:date="2024-01-30T10:50:00Z">
        <w:r>
          <w:rPr>
            <w:rFonts w:hint="eastAsia" w:ascii="仿宋_GB2312" w:hAnsi="黑体" w:eastAsia="仿宋_GB2312"/>
            <w:sz w:val="32"/>
            <w:szCs w:val="32"/>
          </w:rPr>
          <w:delText>年预算数为</w:delText>
        </w:r>
      </w:del>
      <w:del w:id="813" w:author="杨秋霞" w:date="2024-01-30T10:50:00Z">
        <w:r>
          <w:rPr>
            <w:rFonts w:hint="eastAsia" w:ascii="仿宋_GB2312" w:hAnsi="黑体" w:eastAsia="仿宋_GB2312" w:cs="仿宋_GB2312"/>
            <w:sz w:val="32"/>
            <w:szCs w:val="32"/>
          </w:rPr>
          <w:delText>××</w:delText>
        </w:r>
      </w:del>
      <w:del w:id="814" w:author="杨秋霞" w:date="2024-01-30T10:50:00Z">
        <w:r>
          <w:rPr>
            <w:rFonts w:hint="eastAsia" w:ascii="仿宋_GB2312" w:hAnsi="黑体" w:eastAsia="仿宋_GB2312"/>
            <w:sz w:val="32"/>
            <w:szCs w:val="32"/>
          </w:rPr>
          <w:delText>万元，比上年预算数</w:delText>
        </w:r>
      </w:del>
      <w:del w:id="815" w:author="杨秋霞" w:date="2024-01-30T10:50:00Z">
        <w:r>
          <w:rPr>
            <w:rFonts w:hint="eastAsia" w:ascii="仿宋_GB2312" w:hAnsi="黑体" w:eastAsia="仿宋_GB2312" w:cs="仿宋_GB2312"/>
            <w:sz w:val="32"/>
            <w:szCs w:val="32"/>
          </w:rPr>
          <w:delText>增加/减少/持平××</w:delText>
        </w:r>
      </w:del>
      <w:del w:id="816" w:author="杨秋霞" w:date="2024-01-30T10:50:00Z">
        <w:r>
          <w:rPr>
            <w:rFonts w:hint="eastAsia" w:ascii="仿宋_GB2312" w:hAnsi="黑体" w:eastAsia="仿宋_GB2312"/>
            <w:sz w:val="32"/>
            <w:szCs w:val="32"/>
          </w:rPr>
          <w:delText>万元，主要是</w:delText>
        </w:r>
      </w:del>
      <w:del w:id="817" w:author="杨秋霞" w:date="2024-01-30T10:50:00Z">
        <w:r>
          <w:rPr>
            <w:rFonts w:ascii="仿宋_GB2312" w:hAnsi="黑体" w:eastAsia="仿宋_GB2312"/>
            <w:sz w:val="32"/>
            <w:szCs w:val="32"/>
          </w:rPr>
          <w:delText>……</w:delText>
        </w:r>
      </w:del>
    </w:p>
    <w:p>
      <w:pPr>
        <w:ind w:firstLine="640" w:firstLineChars="200"/>
        <w:rPr>
          <w:del w:id="818" w:author="杨秋霞" w:date="2024-01-30T10:50:00Z"/>
          <w:rFonts w:ascii="仿宋_GB2312" w:hAnsi="黑体" w:eastAsia="仿宋_GB2312"/>
          <w:sz w:val="32"/>
          <w:szCs w:val="32"/>
        </w:rPr>
      </w:pPr>
      <w:del w:id="819" w:author="杨秋霞" w:date="2024-01-30T10:50:00Z">
        <w:r>
          <w:rPr>
            <w:rFonts w:hint="eastAsia" w:ascii="仿宋_GB2312" w:hAnsi="黑体" w:eastAsia="仿宋_GB2312"/>
            <w:sz w:val="32"/>
            <w:szCs w:val="32"/>
          </w:rPr>
          <w:delText>2.</w:delText>
        </w:r>
      </w:del>
      <w:del w:id="820" w:author="杨秋霞" w:date="2024-01-30T10:50:00Z">
        <w:r>
          <w:rPr>
            <w:rFonts w:hint="eastAsia" w:ascii="仿宋_GB2312" w:hAnsi="黑体" w:eastAsia="仿宋_GB2312" w:cs="仿宋_GB2312"/>
            <w:sz w:val="32"/>
            <w:szCs w:val="32"/>
          </w:rPr>
          <w:delText xml:space="preserve"> 一般公共服务（类）人大事务（款）一般行政管理事务（项）××</w:delText>
        </w:r>
      </w:del>
      <w:del w:id="821" w:author="杨秋霞" w:date="2024-01-30T10:50:00Z">
        <w:r>
          <w:rPr>
            <w:rFonts w:hint="eastAsia" w:ascii="仿宋_GB2312" w:hAnsi="黑体" w:eastAsia="仿宋_GB2312"/>
            <w:sz w:val="32"/>
            <w:szCs w:val="32"/>
          </w:rPr>
          <w:delText>年预算数为</w:delText>
        </w:r>
      </w:del>
      <w:del w:id="822" w:author="杨秋霞" w:date="2024-01-30T10:50:00Z">
        <w:r>
          <w:rPr>
            <w:rFonts w:hint="eastAsia" w:ascii="仿宋_GB2312" w:hAnsi="黑体" w:eastAsia="仿宋_GB2312" w:cs="仿宋_GB2312"/>
            <w:sz w:val="32"/>
            <w:szCs w:val="32"/>
          </w:rPr>
          <w:delText>××</w:delText>
        </w:r>
      </w:del>
      <w:del w:id="823" w:author="杨秋霞" w:date="2024-01-30T10:50:00Z">
        <w:r>
          <w:rPr>
            <w:rFonts w:hint="eastAsia" w:ascii="仿宋_GB2312" w:hAnsi="黑体" w:eastAsia="仿宋_GB2312"/>
            <w:sz w:val="32"/>
            <w:szCs w:val="32"/>
          </w:rPr>
          <w:delText>万元，比上年预算数</w:delText>
        </w:r>
      </w:del>
      <w:del w:id="824" w:author="杨秋霞" w:date="2024-01-30T10:50:00Z">
        <w:r>
          <w:rPr>
            <w:rFonts w:hint="eastAsia" w:ascii="仿宋_GB2312" w:hAnsi="黑体" w:eastAsia="仿宋_GB2312" w:cs="仿宋_GB2312"/>
            <w:sz w:val="32"/>
            <w:szCs w:val="32"/>
          </w:rPr>
          <w:delText>增加/减少/持平××</w:delText>
        </w:r>
      </w:del>
      <w:del w:id="825" w:author="杨秋霞" w:date="2024-01-30T10:50:00Z">
        <w:r>
          <w:rPr>
            <w:rFonts w:hint="eastAsia" w:ascii="仿宋_GB2312" w:hAnsi="黑体" w:eastAsia="仿宋_GB2312"/>
            <w:sz w:val="32"/>
            <w:szCs w:val="32"/>
          </w:rPr>
          <w:delText>万元，主要是</w:delText>
        </w:r>
      </w:del>
      <w:del w:id="826" w:author="杨秋霞" w:date="2024-01-30T10:50:00Z">
        <w:r>
          <w:rPr>
            <w:rFonts w:ascii="仿宋_GB2312" w:hAnsi="黑体" w:eastAsia="仿宋_GB2312"/>
            <w:sz w:val="32"/>
            <w:szCs w:val="32"/>
          </w:rPr>
          <w:delText>……</w:delText>
        </w:r>
      </w:del>
    </w:p>
    <w:p>
      <w:pPr>
        <w:ind w:firstLine="640" w:firstLineChars="200"/>
        <w:rPr>
          <w:del w:id="827" w:author="杨秋霞" w:date="2024-01-30T10:50:00Z"/>
          <w:rFonts w:ascii="仿宋_GB2312" w:hAnsi="黑体" w:eastAsia="仿宋_GB2312"/>
          <w:sz w:val="32"/>
          <w:szCs w:val="32"/>
        </w:rPr>
      </w:pPr>
      <w:del w:id="828" w:author="杨秋霞" w:date="2024-01-30T10:50:00Z">
        <w:r>
          <w:rPr>
            <w:rFonts w:hint="eastAsia" w:ascii="仿宋_GB2312" w:hAnsi="黑体" w:eastAsia="仿宋_GB2312" w:cs="仿宋_GB2312"/>
            <w:sz w:val="32"/>
            <w:szCs w:val="32"/>
          </w:rPr>
          <w:delText>××××</w:delText>
        </w:r>
      </w:del>
    </w:p>
    <w:p>
      <w:pPr>
        <w:ind w:firstLine="640"/>
        <w:rPr>
          <w:rFonts w:ascii="黑体" w:hAnsi="黑体" w:eastAsia="黑体"/>
          <w:sz w:val="32"/>
          <w:szCs w:val="32"/>
        </w:rPr>
      </w:pPr>
      <w:r>
        <w:rPr>
          <w:rFonts w:hint="eastAsia" w:ascii="黑体" w:hAnsi="黑体" w:eastAsia="黑体"/>
          <w:sz w:val="32"/>
          <w:szCs w:val="32"/>
        </w:rPr>
        <w:t>三、关于</w:t>
      </w:r>
      <w:ins w:id="829" w:author="杨秋霞" w:date="2024-01-30T10:33:00Z">
        <w:r>
          <w:rPr>
            <w:rFonts w:hint="eastAsia" w:ascii="黑体" w:hAnsi="黑体" w:eastAsia="黑体" w:cs="黑体"/>
            <w:sz w:val="32"/>
            <w:szCs w:val="32"/>
            <w:lang w:eastAsia="zh-CN"/>
          </w:rPr>
          <w:t>三亚市会计管理中心（三亚市财政国库支付局）</w:t>
        </w:r>
      </w:ins>
      <w:del w:id="830" w:author="杨秋霞" w:date="2024-01-30T10:33:00Z">
        <w:r>
          <w:rPr>
            <w:rFonts w:hint="eastAsia" w:ascii="黑体" w:hAnsi="黑体" w:eastAsia="黑体"/>
            <w:sz w:val="32"/>
            <w:szCs w:val="32"/>
            <w:lang w:val="en-US"/>
            <w:rPrChange w:id="831" w:author="杨秋霞" w:date="2024-01-30T10:33:00Z">
              <w:rPr>
                <w:rFonts w:hint="default" w:ascii="仿宋_GB2312" w:hAnsi="黑体" w:eastAsia="仿宋_GB2312"/>
                <w:sz w:val="32"/>
                <w:szCs w:val="32"/>
                <w:lang w:val="en-US"/>
              </w:rPr>
            </w:rPrChange>
          </w:rPr>
          <w:delText>××</w:delText>
        </w:r>
      </w:del>
      <w:del w:id="832" w:author="杨秋霞" w:date="2024-01-30T10:33:00Z">
        <w:r>
          <w:rPr>
            <w:rFonts w:hint="eastAsia" w:ascii="黑体" w:hAnsi="黑体" w:eastAsia="黑体"/>
            <w:sz w:val="32"/>
            <w:szCs w:val="32"/>
            <w:lang w:val="en-US"/>
            <w:rPrChange w:id="833" w:author="杨秋霞" w:date="2024-01-30T10:33:00Z">
              <w:rPr>
                <w:rFonts w:hint="default" w:ascii="黑体" w:hAnsi="黑体" w:eastAsia="黑体"/>
                <w:sz w:val="32"/>
                <w:szCs w:val="32"/>
                <w:lang w:val="en-US"/>
              </w:rPr>
            </w:rPrChange>
          </w:rPr>
          <w:delText>（部门或单位）</w:delText>
        </w:r>
      </w:del>
      <w:del w:id="834" w:author="杨秋霞" w:date="2024-01-30T10:33:00Z">
        <w:r>
          <w:rPr>
            <w:rFonts w:hint="eastAsia" w:ascii="黑体" w:hAnsi="黑体" w:eastAsia="黑体"/>
            <w:sz w:val="32"/>
            <w:szCs w:val="32"/>
            <w:lang w:val="en-US"/>
            <w:rPrChange w:id="835" w:author="杨秋霞" w:date="2024-01-30T10:33:00Z">
              <w:rPr>
                <w:rFonts w:hint="default" w:ascii="仿宋_GB2312" w:hAnsi="黑体" w:eastAsia="仿宋_GB2312"/>
                <w:sz w:val="32"/>
                <w:szCs w:val="32"/>
                <w:lang w:val="en-US"/>
              </w:rPr>
            </w:rPrChange>
          </w:rPr>
          <w:delText>××</w:delText>
        </w:r>
      </w:del>
      <w:ins w:id="836" w:author="杨秋霞" w:date="2024-01-30T10:33:00Z">
        <w:r>
          <w:rPr>
            <w:rFonts w:hint="eastAsia" w:ascii="黑体" w:hAnsi="黑体" w:eastAsia="黑体"/>
            <w:sz w:val="32"/>
            <w:szCs w:val="32"/>
            <w:lang w:val="en-US" w:eastAsia="zh-CN"/>
            <w:rPrChange w:id="837" w:author="杨秋霞" w:date="2024-01-30T10:33:00Z">
              <w:rPr>
                <w:rFonts w:hint="eastAsia" w:ascii="仿宋_GB2312" w:hAnsi="黑体" w:eastAsia="仿宋_GB2312"/>
                <w:sz w:val="32"/>
                <w:szCs w:val="32"/>
                <w:lang w:val="en-US" w:eastAsia="zh-CN"/>
              </w:rPr>
            </w:rPrChange>
          </w:rPr>
          <w:t>2</w:t>
        </w:r>
      </w:ins>
      <w:ins w:id="838" w:author="杨秋霞" w:date="2024-01-30T10:33:00Z">
        <w:r>
          <w:rPr>
            <w:rFonts w:hint="eastAsia" w:ascii="黑体" w:hAnsi="黑体" w:eastAsia="黑体"/>
            <w:sz w:val="32"/>
            <w:szCs w:val="32"/>
            <w:lang w:val="en-US" w:eastAsia="zh-CN"/>
            <w:rPrChange w:id="839" w:author="杨秋霞" w:date="2024-01-30T10:33:00Z">
              <w:rPr>
                <w:rFonts w:hint="eastAsia" w:ascii="仿宋_GB2312" w:hAnsi="黑体" w:eastAsia="仿宋_GB2312"/>
                <w:sz w:val="32"/>
                <w:szCs w:val="32"/>
                <w:lang w:val="en-US" w:eastAsia="zh-CN"/>
              </w:rPr>
            </w:rPrChange>
          </w:rPr>
          <w:t>02</w:t>
        </w:r>
      </w:ins>
      <w:ins w:id="840" w:author="杨秋霞" w:date="2024-01-30T10:33:00Z">
        <w:del w:id="841" w:author="杨薇" w:date="2025-02-07T16:59:00Z">
          <w:r>
            <w:rPr>
              <w:rFonts w:hint="eastAsia" w:ascii="黑体" w:hAnsi="黑体" w:eastAsia="黑体"/>
              <w:sz w:val="32"/>
              <w:szCs w:val="32"/>
              <w:lang w:val="en-US" w:eastAsia="zh-CN"/>
              <w:rPrChange w:id="842" w:author="杨秋霞" w:date="2024-01-30T10:33:00Z">
                <w:rPr>
                  <w:rFonts w:hint="eastAsia" w:ascii="仿宋_GB2312" w:hAnsi="黑体" w:eastAsia="仿宋_GB2312"/>
                  <w:sz w:val="32"/>
                  <w:szCs w:val="32"/>
                  <w:lang w:val="en-US" w:eastAsia="zh-CN"/>
                </w:rPr>
              </w:rPrChange>
            </w:rPr>
            <w:delText>4</w:delText>
          </w:r>
        </w:del>
      </w:ins>
      <w:ins w:id="843" w:author="杨薇" w:date="2025-02-07T16:59:00Z">
        <w:r>
          <w:rPr>
            <w:rFonts w:hint="eastAsia" w:ascii="黑体" w:hAnsi="黑体" w:eastAsia="黑体"/>
            <w:sz w:val="32"/>
            <w:szCs w:val="32"/>
            <w:lang w:val="en-US" w:eastAsia="zh-CN"/>
          </w:rPr>
          <w:t>5</w:t>
        </w:r>
      </w:ins>
      <w:r>
        <w:rPr>
          <w:rFonts w:hint="eastAsia" w:ascii="黑体" w:hAnsi="黑体" w:eastAsia="黑体"/>
          <w:sz w:val="32"/>
          <w:szCs w:val="32"/>
        </w:rPr>
        <w:t>年一般公共预算基本支出情况说明</w:t>
      </w:r>
    </w:p>
    <w:p>
      <w:pPr>
        <w:ind w:firstLine="640" w:firstLineChars="200"/>
        <w:rPr>
          <w:ins w:id="844" w:author="杨秋霞" w:date="2024-01-30T11:00:00Z"/>
          <w:rFonts w:ascii="仿宋_GB2312" w:hAnsi="黑体" w:eastAsia="仿宋_GB2312"/>
          <w:sz w:val="32"/>
          <w:szCs w:val="32"/>
          <w:highlight w:val="none"/>
        </w:rPr>
      </w:pPr>
      <w:ins w:id="845" w:author="杨秋霞" w:date="2024-01-30T11:00:00Z">
        <w:r>
          <w:rPr>
            <w:rFonts w:hint="eastAsia" w:ascii="仿宋_GB2312" w:hAnsi="黑体" w:eastAsia="仿宋_GB2312"/>
            <w:sz w:val="32"/>
            <w:szCs w:val="32"/>
            <w:highlight w:val="none"/>
            <w:lang w:eastAsia="zh-CN"/>
          </w:rPr>
          <w:t>三亚市会计管理中心（三亚市财政国库支付局）</w:t>
        </w:r>
      </w:ins>
      <w:ins w:id="846" w:author="杨秋霞" w:date="2024-01-30T11:00:00Z">
        <w:r>
          <w:rPr>
            <w:rFonts w:hint="eastAsia" w:ascii="仿宋_GB2312" w:hAnsi="黑体" w:eastAsia="仿宋_GB2312"/>
            <w:sz w:val="32"/>
            <w:szCs w:val="32"/>
            <w:highlight w:val="none"/>
            <w:lang w:val="en-US" w:eastAsia="zh-CN"/>
          </w:rPr>
          <w:t>202</w:t>
        </w:r>
      </w:ins>
      <w:ins w:id="847" w:author="杨秋霞" w:date="2024-01-30T11:14:00Z">
        <w:del w:id="848" w:author="杨薇" w:date="2025-02-07T16:59:00Z">
          <w:r>
            <w:rPr>
              <w:rFonts w:hint="eastAsia" w:ascii="仿宋_GB2312" w:hAnsi="黑体" w:eastAsia="仿宋_GB2312"/>
              <w:sz w:val="32"/>
              <w:szCs w:val="32"/>
              <w:highlight w:val="none"/>
              <w:lang w:val="en-US" w:eastAsia="zh-CN"/>
            </w:rPr>
            <w:delText>4</w:delText>
          </w:r>
        </w:del>
      </w:ins>
      <w:ins w:id="849" w:author="杨薇" w:date="2025-02-07T16:59:00Z">
        <w:r>
          <w:rPr>
            <w:rFonts w:hint="eastAsia" w:ascii="仿宋_GB2312" w:hAnsi="黑体" w:eastAsia="仿宋_GB2312"/>
            <w:sz w:val="32"/>
            <w:szCs w:val="32"/>
            <w:highlight w:val="none"/>
            <w:lang w:val="en-US" w:eastAsia="zh-CN"/>
          </w:rPr>
          <w:t>5</w:t>
        </w:r>
      </w:ins>
      <w:ins w:id="850" w:author="杨秋霞" w:date="2024-01-30T11:00:00Z">
        <w:r>
          <w:rPr>
            <w:rFonts w:hint="eastAsia" w:ascii="仿宋_GB2312" w:hAnsi="黑体" w:eastAsia="仿宋_GB2312"/>
            <w:sz w:val="32"/>
            <w:szCs w:val="32"/>
            <w:highlight w:val="none"/>
          </w:rPr>
          <w:t>年一般公共预算基本支出为</w:t>
        </w:r>
      </w:ins>
      <w:ins w:id="851" w:author="杨薇" w:date="2025-02-07T16:59:00Z">
        <w:r>
          <w:rPr>
            <w:rFonts w:hint="eastAsia" w:ascii="仿宋_GB2312" w:hAnsi="黑体" w:eastAsia="仿宋_GB2312" w:cs="仿宋_GB2312"/>
            <w:color w:val="000000"/>
            <w:sz w:val="32"/>
            <w:szCs w:val="32"/>
            <w:rPrChange w:id="852" w:author="杨薇" w:date="2025-02-07T16:59:00Z">
              <w:rPr>
                <w:rFonts w:hint="eastAsia"/>
              </w:rPr>
            </w:rPrChange>
          </w:rPr>
          <w:t>2,055.45</w:t>
        </w:r>
      </w:ins>
      <w:ins w:id="853" w:author="杨秋霞" w:date="2024-01-30T11:01:00Z">
        <w:del w:id="854" w:author="杨薇" w:date="2025-02-07T16:59:00Z">
          <w:r>
            <w:rPr>
              <w:rFonts w:hint="eastAsia" w:ascii="仿宋_GB2312" w:hAnsi="黑体" w:eastAsia="仿宋_GB2312" w:cs="仿宋_GB2312"/>
              <w:b w:val="0"/>
              <w:bCs w:val="0"/>
              <w:color w:val="000000"/>
              <w:sz w:val="32"/>
              <w:szCs w:val="32"/>
              <w:highlight w:val="none"/>
              <w:lang w:val="en-US" w:eastAsia="zh-CN"/>
            </w:rPr>
            <w:delText>2,086.55</w:delText>
          </w:r>
        </w:del>
      </w:ins>
      <w:ins w:id="855" w:author="杨秋霞" w:date="2024-01-30T11:00:00Z">
        <w:r>
          <w:rPr>
            <w:rFonts w:hint="eastAsia" w:ascii="仿宋_GB2312" w:hAnsi="黑体" w:eastAsia="仿宋_GB2312"/>
            <w:b w:val="0"/>
            <w:bCs w:val="0"/>
            <w:sz w:val="32"/>
            <w:szCs w:val="32"/>
            <w:highlight w:val="none"/>
          </w:rPr>
          <w:t>万元</w:t>
        </w:r>
      </w:ins>
      <w:ins w:id="856" w:author="杨秋霞" w:date="2024-01-30T11:00:00Z">
        <w:r>
          <w:rPr>
            <w:rFonts w:hint="eastAsia" w:ascii="仿宋_GB2312" w:hAnsi="黑体" w:eastAsia="仿宋_GB2312"/>
            <w:sz w:val="32"/>
            <w:szCs w:val="32"/>
            <w:highlight w:val="none"/>
          </w:rPr>
          <w:t>，其中：</w:t>
        </w:r>
      </w:ins>
    </w:p>
    <w:p>
      <w:pPr>
        <w:ind w:firstLine="640" w:firstLineChars="200"/>
        <w:rPr>
          <w:ins w:id="857" w:author="杨秋霞" w:date="2024-01-30T11:00:00Z"/>
          <w:rFonts w:hint="eastAsia" w:ascii="仿宋_GB2312" w:hAnsi="黑体" w:eastAsia="仿宋_GB2312"/>
          <w:sz w:val="32"/>
          <w:szCs w:val="32"/>
          <w:highlight w:val="none"/>
          <w:lang w:val="en-US" w:eastAsia="zh-CN"/>
        </w:rPr>
      </w:pPr>
      <w:ins w:id="858" w:author="杨秋霞" w:date="2024-01-30T11:00:00Z">
        <w:r>
          <w:rPr>
            <w:rFonts w:hint="eastAsia" w:ascii="仿宋_GB2312" w:hAnsi="黑体" w:eastAsia="仿宋_GB2312"/>
            <w:sz w:val="32"/>
            <w:szCs w:val="32"/>
            <w:highlight w:val="none"/>
          </w:rPr>
          <w:t>人员经费</w:t>
        </w:r>
      </w:ins>
      <w:ins w:id="859" w:author="杨薇" w:date="2025-02-07T17:00:00Z">
        <w:r>
          <w:rPr>
            <w:rFonts w:hint="eastAsia" w:ascii="仿宋_GB2312" w:hAnsi="黑体" w:eastAsia="仿宋_GB2312"/>
            <w:color w:val="000000"/>
            <w:sz w:val="32"/>
            <w:szCs w:val="32"/>
            <w:rPrChange w:id="860" w:author="杨薇" w:date="2025-02-07T17:00:00Z">
              <w:rPr>
                <w:rFonts w:hint="eastAsia"/>
              </w:rPr>
            </w:rPrChange>
          </w:rPr>
          <w:t>1,906.29</w:t>
        </w:r>
      </w:ins>
      <w:ins w:id="861" w:author="杨秋霞" w:date="2024-01-30T11:04:00Z">
        <w:del w:id="862" w:author="杨薇" w:date="2025-02-07T17:00:00Z">
          <w:r>
            <w:rPr>
              <w:rFonts w:hint="eastAsia" w:ascii="仿宋_GB2312" w:hAnsi="黑体" w:eastAsia="仿宋_GB2312"/>
              <w:color w:val="000000"/>
              <w:sz w:val="32"/>
              <w:szCs w:val="32"/>
              <w:highlight w:val="none"/>
              <w:lang w:val="en-US" w:eastAsia="zh-CN"/>
            </w:rPr>
            <w:delText>1,983.20</w:delText>
          </w:r>
        </w:del>
      </w:ins>
      <w:ins w:id="863" w:author="杨秋霞" w:date="2024-01-30T11:00:00Z">
        <w:r>
          <w:rPr>
            <w:rFonts w:hint="eastAsia" w:ascii="仿宋_GB2312" w:hAnsi="黑体" w:eastAsia="仿宋_GB2312"/>
            <w:sz w:val="32"/>
            <w:szCs w:val="32"/>
            <w:highlight w:val="none"/>
          </w:rPr>
          <w:t>万元，</w:t>
        </w:r>
      </w:ins>
      <w:ins w:id="864" w:author="杨秋霞" w:date="2024-01-30T11:00:00Z">
        <w:r>
          <w:rPr>
            <w:rFonts w:hint="eastAsia" w:ascii="仿宋_GB2312" w:hAnsi="黑体" w:eastAsia="仿宋_GB2312"/>
            <w:sz w:val="32"/>
            <w:szCs w:val="32"/>
            <w:highlight w:val="none"/>
            <w:lang w:eastAsia="zh-CN"/>
          </w:rPr>
          <w:t>具体</w:t>
        </w:r>
      </w:ins>
      <w:ins w:id="865" w:author="杨秋霞" w:date="2024-01-30T11:00:00Z">
        <w:r>
          <w:rPr>
            <w:rFonts w:hint="eastAsia" w:ascii="仿宋_GB2312" w:hAnsi="黑体" w:eastAsia="仿宋_GB2312"/>
            <w:sz w:val="32"/>
            <w:szCs w:val="32"/>
            <w:highlight w:val="none"/>
          </w:rPr>
          <w:t>包括：基本工资</w:t>
        </w:r>
      </w:ins>
      <w:ins w:id="866" w:author="杨薇" w:date="2025-02-07T17:00:00Z">
        <w:r>
          <w:rPr>
            <w:rFonts w:hint="eastAsia" w:ascii="仿宋_GB2312" w:hAnsi="黑体" w:eastAsia="仿宋_GB2312"/>
            <w:sz w:val="32"/>
            <w:szCs w:val="32"/>
            <w:rPrChange w:id="867" w:author="杨薇" w:date="2025-02-07T17:00:00Z">
              <w:rPr>
                <w:rFonts w:hint="eastAsia"/>
              </w:rPr>
            </w:rPrChange>
          </w:rPr>
          <w:t>315.13</w:t>
        </w:r>
      </w:ins>
      <w:ins w:id="868" w:author="杨秋霞" w:date="2024-01-30T11:04:00Z">
        <w:del w:id="869" w:author="杨薇" w:date="2025-02-07T17:00:00Z">
          <w:r>
            <w:rPr>
              <w:rFonts w:hint="eastAsia" w:ascii="仿宋_GB2312" w:hAnsi="黑体" w:eastAsia="仿宋_GB2312"/>
              <w:sz w:val="32"/>
              <w:szCs w:val="32"/>
              <w:highlight w:val="none"/>
              <w:lang w:val="en-US" w:eastAsia="zh-CN"/>
            </w:rPr>
            <w:delText>245.86</w:delText>
          </w:r>
        </w:del>
      </w:ins>
      <w:ins w:id="870" w:author="杨秋霞" w:date="2024-01-30T11:00:00Z">
        <w:r>
          <w:rPr>
            <w:rFonts w:hint="eastAsia" w:ascii="仿宋_GB2312" w:hAnsi="黑体" w:eastAsia="仿宋_GB2312"/>
            <w:sz w:val="32"/>
            <w:szCs w:val="32"/>
            <w:highlight w:val="none"/>
            <w:lang w:val="en-US" w:eastAsia="zh-CN"/>
          </w:rPr>
          <w:t>万元</w:t>
        </w:r>
      </w:ins>
      <w:ins w:id="871" w:author="杨秋霞" w:date="2024-01-30T11:00:00Z">
        <w:r>
          <w:rPr>
            <w:rFonts w:hint="eastAsia" w:ascii="仿宋_GB2312" w:hAnsi="黑体" w:eastAsia="仿宋_GB2312"/>
            <w:sz w:val="32"/>
            <w:szCs w:val="32"/>
            <w:highlight w:val="none"/>
          </w:rPr>
          <w:t>、津贴补贴</w:t>
        </w:r>
      </w:ins>
      <w:ins w:id="872" w:author="杨薇" w:date="2025-02-07T17:00:00Z">
        <w:r>
          <w:rPr>
            <w:rFonts w:hint="eastAsia" w:ascii="仿宋_GB2312" w:hAnsi="黑体" w:eastAsia="仿宋_GB2312"/>
            <w:sz w:val="32"/>
            <w:szCs w:val="32"/>
            <w:rPrChange w:id="873" w:author="杨薇" w:date="2025-02-07T17:00:00Z">
              <w:rPr>
                <w:rFonts w:hint="eastAsia"/>
              </w:rPr>
            </w:rPrChange>
          </w:rPr>
          <w:t>509.00</w:t>
        </w:r>
      </w:ins>
      <w:ins w:id="874" w:author="杨秋霞" w:date="2024-01-30T11:04:00Z">
        <w:del w:id="875" w:author="杨薇" w:date="2025-02-07T17:00:00Z">
          <w:r>
            <w:rPr>
              <w:rFonts w:hint="eastAsia" w:ascii="仿宋_GB2312" w:hAnsi="黑体" w:eastAsia="仿宋_GB2312"/>
              <w:sz w:val="32"/>
              <w:szCs w:val="32"/>
              <w:highlight w:val="none"/>
              <w:lang w:val="en-US" w:eastAsia="zh-CN"/>
            </w:rPr>
            <w:delText>409.10</w:delText>
          </w:r>
        </w:del>
      </w:ins>
      <w:ins w:id="876" w:author="杨秋霞" w:date="2024-01-30T11:00:00Z">
        <w:r>
          <w:rPr>
            <w:rFonts w:hint="eastAsia" w:ascii="仿宋_GB2312" w:hAnsi="黑体" w:eastAsia="仿宋_GB2312"/>
            <w:sz w:val="32"/>
            <w:szCs w:val="32"/>
            <w:highlight w:val="none"/>
            <w:lang w:val="en-US" w:eastAsia="zh-CN"/>
          </w:rPr>
          <w:t>万元</w:t>
        </w:r>
      </w:ins>
      <w:ins w:id="877" w:author="杨秋霞" w:date="2024-01-30T11:00:00Z">
        <w:r>
          <w:rPr>
            <w:rFonts w:hint="eastAsia" w:ascii="仿宋_GB2312" w:hAnsi="黑体" w:eastAsia="仿宋_GB2312"/>
            <w:sz w:val="32"/>
            <w:szCs w:val="32"/>
            <w:highlight w:val="none"/>
          </w:rPr>
          <w:t>、奖金</w:t>
        </w:r>
      </w:ins>
      <w:ins w:id="878" w:author="杨薇" w:date="2025-02-07T17:00:00Z">
        <w:r>
          <w:rPr>
            <w:rFonts w:hint="eastAsia" w:ascii="仿宋_GB2312" w:hAnsi="黑体" w:eastAsia="仿宋_GB2312"/>
            <w:sz w:val="32"/>
            <w:szCs w:val="32"/>
            <w:rPrChange w:id="879" w:author="杨薇" w:date="2025-02-07T17:00:00Z">
              <w:rPr>
                <w:rFonts w:hint="eastAsia"/>
              </w:rPr>
            </w:rPrChange>
          </w:rPr>
          <w:t>328.93</w:t>
        </w:r>
      </w:ins>
      <w:ins w:id="880" w:author="杨秋霞" w:date="2024-01-30T11:04:00Z">
        <w:del w:id="881" w:author="杨薇" w:date="2025-02-07T17:00:00Z">
          <w:r>
            <w:rPr>
              <w:rFonts w:hint="eastAsia" w:ascii="仿宋_GB2312" w:hAnsi="黑体" w:eastAsia="仿宋_GB2312"/>
              <w:sz w:val="32"/>
              <w:szCs w:val="32"/>
              <w:highlight w:val="none"/>
              <w:lang w:val="en-US" w:eastAsia="zh-CN"/>
            </w:rPr>
            <w:delText>323.16</w:delText>
          </w:r>
        </w:del>
      </w:ins>
      <w:ins w:id="882" w:author="杨秋霞" w:date="2024-01-30T11:00:00Z">
        <w:r>
          <w:rPr>
            <w:rFonts w:hint="eastAsia" w:ascii="仿宋_GB2312" w:hAnsi="黑体" w:eastAsia="仿宋_GB2312"/>
            <w:sz w:val="32"/>
            <w:szCs w:val="32"/>
            <w:highlight w:val="none"/>
            <w:lang w:val="en-US" w:eastAsia="zh-CN"/>
          </w:rPr>
          <w:t>万元</w:t>
        </w:r>
      </w:ins>
      <w:ins w:id="883" w:author="杨秋霞" w:date="2024-01-30T11:00:00Z">
        <w:r>
          <w:rPr>
            <w:rFonts w:hint="eastAsia" w:ascii="仿宋_GB2312" w:hAnsi="黑体" w:eastAsia="仿宋_GB2312"/>
            <w:sz w:val="32"/>
            <w:szCs w:val="32"/>
            <w:highlight w:val="none"/>
          </w:rPr>
          <w:t>、机关事业单位基本养老保险缴费</w:t>
        </w:r>
      </w:ins>
      <w:ins w:id="884" w:author="杨薇" w:date="2025-02-07T17:00:00Z">
        <w:r>
          <w:rPr>
            <w:rFonts w:hint="eastAsia" w:ascii="仿宋_GB2312" w:hAnsi="黑体" w:eastAsia="仿宋_GB2312"/>
            <w:sz w:val="32"/>
            <w:szCs w:val="32"/>
            <w:rPrChange w:id="885" w:author="杨薇" w:date="2025-02-07T17:00:00Z">
              <w:rPr>
                <w:rFonts w:hint="eastAsia"/>
              </w:rPr>
            </w:rPrChange>
          </w:rPr>
          <w:t>158.05</w:t>
        </w:r>
      </w:ins>
      <w:ins w:id="886" w:author="杨秋霞" w:date="2024-01-30T11:05:00Z">
        <w:del w:id="887" w:author="杨薇" w:date="2025-02-07T17:00:00Z">
          <w:r>
            <w:rPr>
              <w:rFonts w:hint="eastAsia" w:ascii="仿宋_GB2312" w:hAnsi="黑体" w:eastAsia="仿宋_GB2312"/>
              <w:sz w:val="32"/>
              <w:szCs w:val="32"/>
              <w:highlight w:val="none"/>
              <w:lang w:val="en-US" w:eastAsia="zh-CN"/>
            </w:rPr>
            <w:delText>134.11</w:delText>
          </w:r>
        </w:del>
      </w:ins>
      <w:ins w:id="888" w:author="杨秋霞" w:date="2024-01-30T11:00:00Z">
        <w:r>
          <w:rPr>
            <w:rFonts w:hint="eastAsia" w:ascii="仿宋_GB2312" w:hAnsi="黑体" w:eastAsia="仿宋_GB2312"/>
            <w:sz w:val="32"/>
            <w:szCs w:val="32"/>
            <w:highlight w:val="none"/>
            <w:lang w:val="en-US" w:eastAsia="zh-CN"/>
          </w:rPr>
          <w:t>万元、职业年金缴费</w:t>
        </w:r>
      </w:ins>
      <w:ins w:id="889" w:author="杨薇" w:date="2025-02-07T17:00:00Z">
        <w:r>
          <w:rPr>
            <w:rFonts w:hint="eastAsia" w:ascii="仿宋_GB2312" w:hAnsi="黑体" w:eastAsia="仿宋_GB2312"/>
            <w:sz w:val="32"/>
            <w:szCs w:val="32"/>
            <w:rPrChange w:id="890" w:author="杨薇" w:date="2025-02-07T17:00:00Z">
              <w:rPr>
                <w:rFonts w:hint="eastAsia"/>
              </w:rPr>
            </w:rPrChange>
          </w:rPr>
          <w:t>79.03</w:t>
        </w:r>
      </w:ins>
      <w:ins w:id="891" w:author="杨秋霞" w:date="2024-01-30T11:05:00Z">
        <w:del w:id="892" w:author="杨薇" w:date="2025-02-07T17:00:00Z">
          <w:r>
            <w:rPr>
              <w:rFonts w:hint="eastAsia" w:ascii="仿宋_GB2312" w:hAnsi="黑体" w:eastAsia="仿宋_GB2312"/>
              <w:sz w:val="32"/>
              <w:szCs w:val="32"/>
              <w:highlight w:val="none"/>
              <w:lang w:val="en-US" w:eastAsia="zh-CN"/>
            </w:rPr>
            <w:delText>367.06</w:delText>
          </w:r>
        </w:del>
      </w:ins>
      <w:ins w:id="893" w:author="杨秋霞" w:date="2024-01-30T11:00:00Z">
        <w:r>
          <w:rPr>
            <w:rFonts w:hint="eastAsia" w:ascii="仿宋_GB2312" w:hAnsi="黑体" w:eastAsia="仿宋_GB2312"/>
            <w:sz w:val="32"/>
            <w:szCs w:val="32"/>
            <w:highlight w:val="none"/>
            <w:lang w:val="en-US" w:eastAsia="zh-CN"/>
          </w:rPr>
          <w:t>万元</w:t>
        </w:r>
      </w:ins>
      <w:ins w:id="894" w:author="杨秋霞" w:date="2024-01-30T11:00:00Z">
        <w:r>
          <w:rPr>
            <w:rFonts w:hint="eastAsia" w:ascii="仿宋_GB2312" w:hAnsi="黑体" w:eastAsia="仿宋_GB2312"/>
            <w:sz w:val="32"/>
            <w:szCs w:val="32"/>
            <w:highlight w:val="none"/>
          </w:rPr>
          <w:t>、职工基本医疗保险缴费</w:t>
        </w:r>
      </w:ins>
      <w:ins w:id="895" w:author="杨薇" w:date="2025-02-07T17:00:00Z">
        <w:r>
          <w:rPr>
            <w:rFonts w:hint="eastAsia" w:ascii="仿宋_GB2312" w:hAnsi="黑体" w:eastAsia="仿宋_GB2312"/>
            <w:sz w:val="32"/>
            <w:szCs w:val="32"/>
            <w:rPrChange w:id="896" w:author="杨薇" w:date="2025-02-07T17:00:00Z">
              <w:rPr>
                <w:rFonts w:hint="eastAsia"/>
              </w:rPr>
            </w:rPrChange>
          </w:rPr>
          <w:t>66.97</w:t>
        </w:r>
      </w:ins>
      <w:ins w:id="897" w:author="杨秋霞" w:date="2024-01-30T11:05:00Z">
        <w:del w:id="898" w:author="杨薇" w:date="2025-02-07T17:00:00Z">
          <w:r>
            <w:rPr>
              <w:rFonts w:hint="eastAsia" w:ascii="仿宋_GB2312" w:hAnsi="黑体" w:eastAsia="仿宋_GB2312"/>
              <w:sz w:val="32"/>
              <w:szCs w:val="32"/>
              <w:highlight w:val="none"/>
              <w:lang w:val="en-US" w:eastAsia="zh-CN"/>
            </w:rPr>
            <w:delText>54.25</w:delText>
          </w:r>
        </w:del>
      </w:ins>
      <w:ins w:id="899" w:author="杨秋霞" w:date="2024-01-30T11:00:00Z">
        <w:r>
          <w:rPr>
            <w:rFonts w:hint="eastAsia" w:ascii="仿宋_GB2312" w:hAnsi="黑体" w:eastAsia="仿宋_GB2312"/>
            <w:sz w:val="32"/>
            <w:szCs w:val="32"/>
            <w:highlight w:val="none"/>
            <w:lang w:val="en-US" w:eastAsia="zh-CN"/>
          </w:rPr>
          <w:t>万元、公务员医疗补助缴费</w:t>
        </w:r>
      </w:ins>
      <w:ins w:id="900" w:author="杨薇" w:date="2025-02-07T17:01:00Z">
        <w:r>
          <w:rPr>
            <w:rFonts w:hint="eastAsia" w:ascii="仿宋_GB2312" w:hAnsi="黑体" w:eastAsia="仿宋_GB2312"/>
            <w:sz w:val="32"/>
            <w:szCs w:val="32"/>
            <w:rPrChange w:id="901" w:author="杨薇" w:date="2025-02-07T17:01:00Z">
              <w:rPr>
                <w:rFonts w:hint="eastAsia"/>
              </w:rPr>
            </w:rPrChange>
          </w:rPr>
          <w:t>171.47</w:t>
        </w:r>
      </w:ins>
      <w:ins w:id="902" w:author="杨秋霞" w:date="2024-01-30T11:05:00Z">
        <w:del w:id="903" w:author="杨薇" w:date="2025-02-07T17:01:00Z">
          <w:r>
            <w:rPr>
              <w:rFonts w:hint="eastAsia" w:ascii="仿宋_GB2312" w:hAnsi="黑体" w:eastAsia="仿宋_GB2312"/>
              <w:sz w:val="32"/>
              <w:szCs w:val="32"/>
              <w:highlight w:val="none"/>
              <w:lang w:val="en-US" w:eastAsia="zh-CN"/>
            </w:rPr>
            <w:delText>203.86</w:delText>
          </w:r>
        </w:del>
      </w:ins>
      <w:ins w:id="904" w:author="杨秋霞" w:date="2024-01-30T11:00:00Z">
        <w:r>
          <w:rPr>
            <w:rFonts w:hint="eastAsia" w:ascii="仿宋_GB2312" w:hAnsi="黑体" w:eastAsia="仿宋_GB2312"/>
            <w:sz w:val="32"/>
            <w:szCs w:val="32"/>
            <w:highlight w:val="none"/>
            <w:lang w:val="en-US" w:eastAsia="zh-CN"/>
          </w:rPr>
          <w:t>万元、其他社会保障缴费</w:t>
        </w:r>
      </w:ins>
      <w:ins w:id="905" w:author="杨薇" w:date="2025-02-07T17:01:00Z">
        <w:r>
          <w:rPr>
            <w:rFonts w:hint="eastAsia" w:ascii="仿宋_GB2312" w:hAnsi="黑体" w:eastAsia="仿宋_GB2312"/>
            <w:sz w:val="32"/>
            <w:szCs w:val="32"/>
            <w:rPrChange w:id="906" w:author="杨薇" w:date="2025-02-07T17:01:00Z">
              <w:rPr>
                <w:rFonts w:hint="eastAsia"/>
              </w:rPr>
            </w:rPrChange>
          </w:rPr>
          <w:t>2.58</w:t>
        </w:r>
      </w:ins>
      <w:ins w:id="907" w:author="杨秋霞" w:date="2024-01-30T11:05:00Z">
        <w:del w:id="908" w:author="杨薇" w:date="2025-02-07T17:01:00Z">
          <w:r>
            <w:rPr>
              <w:rFonts w:hint="eastAsia" w:ascii="仿宋_GB2312" w:hAnsi="黑体" w:eastAsia="仿宋_GB2312"/>
              <w:sz w:val="32"/>
              <w:szCs w:val="32"/>
              <w:highlight w:val="none"/>
              <w:lang w:val="en-US" w:eastAsia="zh-CN"/>
            </w:rPr>
            <w:delText>1.28</w:delText>
          </w:r>
        </w:del>
      </w:ins>
      <w:ins w:id="909" w:author="杨秋霞" w:date="2024-01-30T11:00:00Z">
        <w:r>
          <w:rPr>
            <w:rFonts w:hint="eastAsia" w:ascii="仿宋_GB2312" w:hAnsi="黑体" w:eastAsia="仿宋_GB2312"/>
            <w:sz w:val="32"/>
            <w:szCs w:val="32"/>
            <w:highlight w:val="none"/>
            <w:lang w:val="en-US" w:eastAsia="zh-CN"/>
          </w:rPr>
          <w:t>万元、住房公积金</w:t>
        </w:r>
      </w:ins>
      <w:ins w:id="910" w:author="杨薇" w:date="2025-02-07T17:01:00Z">
        <w:r>
          <w:rPr>
            <w:rFonts w:hint="eastAsia" w:ascii="仿宋_GB2312" w:hAnsi="黑体" w:eastAsia="仿宋_GB2312"/>
            <w:sz w:val="32"/>
            <w:szCs w:val="32"/>
            <w:rPrChange w:id="911" w:author="杨薇" w:date="2025-02-07T17:01:00Z">
              <w:rPr>
                <w:rFonts w:hint="eastAsia"/>
              </w:rPr>
            </w:rPrChange>
          </w:rPr>
          <w:t>145.76</w:t>
        </w:r>
      </w:ins>
      <w:ins w:id="912" w:author="杨秋霞" w:date="2024-01-30T11:05:00Z">
        <w:del w:id="913" w:author="杨薇" w:date="2025-02-07T17:01:00Z">
          <w:r>
            <w:rPr>
              <w:rFonts w:hint="eastAsia" w:ascii="仿宋_GB2312" w:hAnsi="黑体" w:eastAsia="仿宋_GB2312"/>
              <w:sz w:val="32"/>
              <w:szCs w:val="32"/>
              <w:highlight w:val="none"/>
              <w:lang w:val="en-US" w:eastAsia="zh-CN"/>
            </w:rPr>
            <w:delText>124.63</w:delText>
          </w:r>
        </w:del>
      </w:ins>
      <w:ins w:id="914" w:author="杨秋霞" w:date="2024-01-30T11:00:00Z">
        <w:r>
          <w:rPr>
            <w:rFonts w:hint="eastAsia" w:ascii="仿宋_GB2312" w:hAnsi="黑体" w:eastAsia="仿宋_GB2312"/>
            <w:sz w:val="32"/>
            <w:szCs w:val="32"/>
            <w:highlight w:val="none"/>
            <w:lang w:val="en-US" w:eastAsia="zh-CN"/>
          </w:rPr>
          <w:t>万元、医疗费20万元、其他工资福利支出40万元、邮电费</w:t>
        </w:r>
      </w:ins>
      <w:ins w:id="915" w:author="杨薇" w:date="2025-02-07T17:02:00Z">
        <w:r>
          <w:rPr>
            <w:rFonts w:hint="eastAsia" w:ascii="仿宋_GB2312" w:hAnsi="黑体" w:eastAsia="仿宋_GB2312"/>
            <w:sz w:val="32"/>
            <w:szCs w:val="32"/>
            <w:rPrChange w:id="916" w:author="杨薇" w:date="2025-02-07T17:02:00Z">
              <w:rPr>
                <w:rFonts w:hint="eastAsia"/>
              </w:rPr>
            </w:rPrChange>
          </w:rPr>
          <w:t>10.88</w:t>
        </w:r>
      </w:ins>
      <w:ins w:id="917" w:author="杨秋霞" w:date="2024-01-30T11:06:00Z">
        <w:del w:id="918" w:author="杨薇" w:date="2025-02-07T17:02:00Z">
          <w:r>
            <w:rPr>
              <w:rFonts w:hint="eastAsia" w:ascii="仿宋_GB2312" w:hAnsi="黑体" w:eastAsia="仿宋_GB2312"/>
              <w:sz w:val="32"/>
              <w:szCs w:val="32"/>
              <w:highlight w:val="none"/>
              <w:lang w:val="en-US" w:eastAsia="zh-CN"/>
            </w:rPr>
            <w:delText>9.02</w:delText>
          </w:r>
        </w:del>
      </w:ins>
      <w:ins w:id="919" w:author="杨秋霞" w:date="2024-01-30T11:00:00Z">
        <w:r>
          <w:rPr>
            <w:rFonts w:hint="eastAsia" w:ascii="仿宋_GB2312" w:hAnsi="黑体" w:eastAsia="仿宋_GB2312"/>
            <w:sz w:val="32"/>
            <w:szCs w:val="32"/>
            <w:highlight w:val="none"/>
            <w:lang w:val="en-US" w:eastAsia="zh-CN"/>
          </w:rPr>
          <w:t>万元、其他交通费用</w:t>
        </w:r>
      </w:ins>
      <w:ins w:id="920" w:author="杨薇" w:date="2025-02-07T17:02:00Z">
        <w:r>
          <w:rPr>
            <w:rFonts w:hint="eastAsia" w:ascii="仿宋_GB2312" w:hAnsi="黑体" w:eastAsia="仿宋_GB2312"/>
            <w:sz w:val="32"/>
            <w:szCs w:val="32"/>
            <w:rPrChange w:id="921" w:author="杨薇" w:date="2025-02-07T17:02:00Z">
              <w:rPr>
                <w:rFonts w:hint="eastAsia"/>
              </w:rPr>
            </w:rPrChange>
          </w:rPr>
          <w:t>58.25</w:t>
        </w:r>
      </w:ins>
      <w:ins w:id="922" w:author="杨秋霞" w:date="2024-01-30T11:06:00Z">
        <w:del w:id="923" w:author="杨薇" w:date="2025-02-07T17:02:00Z">
          <w:r>
            <w:rPr>
              <w:rFonts w:hint="eastAsia" w:ascii="仿宋_GB2312" w:hAnsi="黑体" w:eastAsia="仿宋_GB2312"/>
              <w:sz w:val="32"/>
              <w:szCs w:val="32"/>
              <w:highlight w:val="none"/>
              <w:lang w:val="en-US" w:eastAsia="zh-CN"/>
            </w:rPr>
            <w:delText>48.23</w:delText>
          </w:r>
        </w:del>
      </w:ins>
      <w:ins w:id="924" w:author="杨秋霞" w:date="2024-01-30T11:00:00Z">
        <w:r>
          <w:rPr>
            <w:rFonts w:hint="eastAsia" w:ascii="仿宋_GB2312" w:hAnsi="黑体" w:eastAsia="仿宋_GB2312"/>
            <w:sz w:val="32"/>
            <w:szCs w:val="32"/>
            <w:highlight w:val="none"/>
            <w:lang w:val="en-US" w:eastAsia="zh-CN"/>
          </w:rPr>
          <w:t>万元、</w:t>
        </w:r>
      </w:ins>
      <w:ins w:id="925" w:author="杨秋霞" w:date="2024-01-30T11:00:00Z">
        <w:del w:id="926" w:author="杨薇" w:date="2025-02-07T17:03:00Z">
          <w:r>
            <w:rPr>
              <w:rFonts w:hint="eastAsia" w:ascii="仿宋_GB2312" w:hAnsi="黑体" w:eastAsia="仿宋_GB2312"/>
              <w:sz w:val="32"/>
              <w:szCs w:val="32"/>
              <w:highlight w:val="none"/>
              <w:lang w:val="en-US" w:eastAsia="zh-CN"/>
            </w:rPr>
            <w:delText>生活补助2.4万元、</w:delText>
          </w:r>
        </w:del>
      </w:ins>
      <w:ins w:id="927" w:author="杨秋霞" w:date="2024-01-30T11:00:00Z">
        <w:r>
          <w:rPr>
            <w:rFonts w:hint="eastAsia" w:ascii="仿宋_GB2312" w:hAnsi="黑体" w:eastAsia="仿宋_GB2312"/>
            <w:sz w:val="32"/>
            <w:szCs w:val="32"/>
            <w:highlight w:val="none"/>
            <w:lang w:val="en-US" w:eastAsia="zh-CN"/>
          </w:rPr>
          <w:t>奖励金0.24万元。</w:t>
        </w:r>
      </w:ins>
    </w:p>
    <w:p>
      <w:pPr>
        <w:ind w:firstLine="640" w:firstLineChars="200"/>
        <w:rPr>
          <w:ins w:id="928" w:author="杨秋霞" w:date="2024-01-30T11:00:00Z"/>
          <w:rFonts w:hint="eastAsia" w:ascii="仿宋_GB2312" w:hAnsi="黑体" w:eastAsia="仿宋_GB2312"/>
          <w:sz w:val="32"/>
          <w:szCs w:val="32"/>
          <w:highlight w:val="none"/>
        </w:rPr>
      </w:pPr>
      <w:ins w:id="929" w:author="杨秋霞" w:date="2024-01-30T11:00:00Z">
        <w:r>
          <w:rPr>
            <w:rFonts w:hint="eastAsia" w:ascii="仿宋_GB2312" w:hAnsi="黑体" w:eastAsia="仿宋_GB2312"/>
            <w:sz w:val="32"/>
            <w:szCs w:val="32"/>
            <w:highlight w:val="none"/>
          </w:rPr>
          <w:t>公用经费</w:t>
        </w:r>
      </w:ins>
      <w:ins w:id="930" w:author="杨薇" w:date="2025-02-07T17:03:00Z">
        <w:r>
          <w:rPr>
            <w:rFonts w:hint="eastAsia" w:ascii="仿宋_GB2312" w:hAnsi="黑体" w:eastAsia="仿宋_GB2312"/>
            <w:color w:val="000000"/>
            <w:sz w:val="32"/>
            <w:szCs w:val="32"/>
            <w:rPrChange w:id="931" w:author="杨薇" w:date="2025-02-07T17:03:00Z">
              <w:rPr>
                <w:rFonts w:hint="eastAsia"/>
              </w:rPr>
            </w:rPrChange>
          </w:rPr>
          <w:t>149.16</w:t>
        </w:r>
      </w:ins>
      <w:ins w:id="932" w:author="杨秋霞" w:date="2024-01-30T11:07:00Z">
        <w:del w:id="933" w:author="杨薇" w:date="2025-02-07T17:03:00Z">
          <w:r>
            <w:rPr>
              <w:rFonts w:hint="eastAsia" w:ascii="仿宋_GB2312" w:hAnsi="黑体" w:eastAsia="仿宋_GB2312"/>
              <w:color w:val="000000"/>
              <w:sz w:val="32"/>
              <w:szCs w:val="32"/>
              <w:highlight w:val="none"/>
              <w:lang w:val="en-US" w:eastAsia="zh-CN"/>
            </w:rPr>
            <w:delText>103.35</w:delText>
          </w:r>
        </w:del>
      </w:ins>
      <w:ins w:id="934" w:author="杨秋霞" w:date="2024-01-30T11:00:00Z">
        <w:r>
          <w:rPr>
            <w:rFonts w:hint="eastAsia" w:ascii="仿宋_GB2312" w:hAnsi="黑体" w:eastAsia="仿宋_GB2312"/>
            <w:sz w:val="32"/>
            <w:szCs w:val="32"/>
            <w:highlight w:val="none"/>
          </w:rPr>
          <w:t>万元，</w:t>
        </w:r>
      </w:ins>
      <w:ins w:id="935" w:author="杨秋霞" w:date="2024-01-30T11:00:00Z">
        <w:r>
          <w:rPr>
            <w:rFonts w:hint="eastAsia" w:ascii="仿宋_GB2312" w:hAnsi="黑体" w:eastAsia="仿宋_GB2312"/>
            <w:sz w:val="32"/>
            <w:szCs w:val="32"/>
            <w:highlight w:val="none"/>
            <w:lang w:eastAsia="zh-CN"/>
          </w:rPr>
          <w:t>具体</w:t>
        </w:r>
      </w:ins>
      <w:ins w:id="936" w:author="杨秋霞" w:date="2024-01-30T11:00:00Z">
        <w:r>
          <w:rPr>
            <w:rFonts w:hint="eastAsia" w:ascii="仿宋_GB2312" w:hAnsi="黑体" w:eastAsia="仿宋_GB2312"/>
            <w:sz w:val="32"/>
            <w:szCs w:val="32"/>
            <w:highlight w:val="none"/>
          </w:rPr>
          <w:t>包括：</w:t>
        </w:r>
      </w:ins>
      <w:ins w:id="937" w:author="杨秋霞" w:date="2024-01-30T11:00:00Z">
        <w:del w:id="938" w:author="杨薇" w:date="2025-02-07T17:04:00Z">
          <w:r>
            <w:rPr>
              <w:rFonts w:hint="eastAsia" w:ascii="仿宋_GB2312" w:hAnsi="黑体" w:eastAsia="仿宋_GB2312"/>
              <w:sz w:val="32"/>
              <w:szCs w:val="32"/>
              <w:highlight w:val="none"/>
            </w:rPr>
            <w:delText>其他社会保障缴费</w:delText>
          </w:r>
        </w:del>
      </w:ins>
      <w:ins w:id="939" w:author="杨秋霞" w:date="2024-01-30T11:08:00Z">
        <w:del w:id="940" w:author="杨薇" w:date="2025-02-07T17:04:00Z">
          <w:r>
            <w:rPr>
              <w:rFonts w:hint="eastAsia" w:ascii="仿宋_GB2312" w:hAnsi="黑体" w:eastAsia="仿宋_GB2312"/>
              <w:sz w:val="32"/>
              <w:szCs w:val="32"/>
              <w:highlight w:val="none"/>
              <w:lang w:val="en-US" w:eastAsia="zh-CN"/>
            </w:rPr>
            <w:delText>20</w:delText>
          </w:r>
        </w:del>
      </w:ins>
      <w:ins w:id="941" w:author="杨秋霞" w:date="2024-01-30T11:00:00Z">
        <w:del w:id="942" w:author="杨薇" w:date="2025-02-07T17:04:00Z">
          <w:r>
            <w:rPr>
              <w:rFonts w:hint="eastAsia" w:ascii="仿宋_GB2312" w:hAnsi="黑体" w:eastAsia="仿宋_GB2312"/>
              <w:sz w:val="32"/>
              <w:szCs w:val="32"/>
              <w:highlight w:val="none"/>
              <w:lang w:val="en-US" w:eastAsia="zh-CN"/>
            </w:rPr>
            <w:delText>万元、</w:delText>
          </w:r>
        </w:del>
      </w:ins>
      <w:ins w:id="943" w:author="杨秋霞" w:date="2024-01-30T11:00:00Z">
        <w:r>
          <w:rPr>
            <w:rFonts w:hint="eastAsia" w:ascii="仿宋_GB2312" w:hAnsi="黑体" w:eastAsia="仿宋_GB2312"/>
            <w:sz w:val="32"/>
            <w:szCs w:val="32"/>
            <w:highlight w:val="none"/>
            <w:lang w:val="en-US" w:eastAsia="zh-CN"/>
          </w:rPr>
          <w:t>办公费</w:t>
        </w:r>
      </w:ins>
      <w:ins w:id="944" w:author="杨薇" w:date="2025-02-07T17:04:00Z">
        <w:r>
          <w:rPr>
            <w:rFonts w:hint="eastAsia" w:ascii="仿宋_GB2312" w:hAnsi="黑体" w:eastAsia="仿宋_GB2312"/>
            <w:sz w:val="32"/>
            <w:szCs w:val="32"/>
            <w:rPrChange w:id="945" w:author="杨薇" w:date="2025-02-07T17:04:00Z">
              <w:rPr>
                <w:rFonts w:hint="eastAsia"/>
              </w:rPr>
            </w:rPrChange>
          </w:rPr>
          <w:t>16.52</w:t>
        </w:r>
      </w:ins>
      <w:ins w:id="946" w:author="杨秋霞" w:date="2024-01-30T11:08:00Z">
        <w:del w:id="947" w:author="杨薇" w:date="2025-02-07T17:04:00Z">
          <w:r>
            <w:rPr>
              <w:rFonts w:hint="eastAsia" w:ascii="仿宋_GB2312" w:hAnsi="黑体" w:eastAsia="仿宋_GB2312"/>
              <w:sz w:val="32"/>
              <w:szCs w:val="32"/>
              <w:highlight w:val="none"/>
              <w:lang w:val="en-US" w:eastAsia="zh-CN"/>
            </w:rPr>
            <w:delText>16.07</w:delText>
          </w:r>
        </w:del>
      </w:ins>
      <w:ins w:id="948" w:author="杨秋霞" w:date="2024-01-30T11:00:00Z">
        <w:r>
          <w:rPr>
            <w:rFonts w:hint="eastAsia" w:ascii="仿宋_GB2312" w:hAnsi="黑体" w:eastAsia="仿宋_GB2312"/>
            <w:sz w:val="32"/>
            <w:szCs w:val="32"/>
            <w:highlight w:val="none"/>
            <w:lang w:val="en-US" w:eastAsia="zh-CN"/>
          </w:rPr>
          <w:t>万元、</w:t>
        </w:r>
      </w:ins>
      <w:ins w:id="949" w:author="杨薇" w:date="2025-02-07T17:04:00Z">
        <w:r>
          <w:rPr>
            <w:rFonts w:hint="eastAsia" w:ascii="仿宋_GB2312" w:hAnsi="黑体" w:eastAsia="仿宋_GB2312"/>
            <w:sz w:val="32"/>
            <w:szCs w:val="32"/>
            <w:highlight w:val="none"/>
            <w:lang w:val="en-US" w:eastAsia="zh-CN"/>
          </w:rPr>
          <w:t>印刷费</w:t>
        </w:r>
      </w:ins>
      <w:ins w:id="950" w:author="杨薇" w:date="2025-02-07T17:05:00Z">
        <w:r>
          <w:rPr>
            <w:rFonts w:hint="eastAsia" w:ascii="仿宋_GB2312" w:hAnsi="黑体" w:eastAsia="仿宋_GB2312"/>
            <w:sz w:val="32"/>
            <w:szCs w:val="32"/>
            <w:highlight w:val="none"/>
            <w:lang w:val="en-US" w:eastAsia="zh-CN"/>
          </w:rPr>
          <w:t>12.00万元、手续费0.80万元、</w:t>
        </w:r>
      </w:ins>
      <w:ins w:id="951" w:author="杨薇" w:date="2025-02-07T17:05:00Z">
        <w:r>
          <w:rPr>
            <w:rFonts w:hint="eastAsia" w:ascii="仿宋_GB2312" w:hAnsi="黑体" w:eastAsia="仿宋_GB2312"/>
            <w:sz w:val="32"/>
            <w:szCs w:val="32"/>
            <w:rPrChange w:id="952" w:author="杨薇" w:date="2025-02-07T17:05:00Z">
              <w:rPr>
                <w:rFonts w:hint="eastAsia"/>
              </w:rPr>
            </w:rPrChange>
          </w:rPr>
          <w:t>邮电费</w:t>
        </w:r>
      </w:ins>
      <w:ins w:id="953" w:author="杨薇" w:date="2025-02-07T17:05:00Z">
        <w:r>
          <w:rPr>
            <w:rFonts w:hint="eastAsia" w:ascii="仿宋_GB2312" w:hAnsi="黑体" w:eastAsia="仿宋_GB2312"/>
            <w:sz w:val="32"/>
            <w:szCs w:val="32"/>
            <w:lang w:val="en-US" w:eastAsia="zh-CN"/>
          </w:rPr>
          <w:t>7.20万元、</w:t>
        </w:r>
      </w:ins>
      <w:ins w:id="954" w:author="杨薇" w:date="2025-02-07T17:06:00Z">
        <w:r>
          <w:rPr>
            <w:rFonts w:hint="eastAsia" w:ascii="仿宋_GB2312" w:hAnsi="黑体" w:eastAsia="仿宋_GB2312"/>
            <w:sz w:val="32"/>
            <w:szCs w:val="32"/>
            <w:rPrChange w:id="955" w:author="杨薇" w:date="2025-02-07T17:06:00Z">
              <w:rPr>
                <w:rFonts w:hint="eastAsia"/>
              </w:rPr>
            </w:rPrChange>
          </w:rPr>
          <w:t>差旅费</w:t>
        </w:r>
      </w:ins>
      <w:ins w:id="956" w:author="杨薇" w:date="2025-02-07T17:06:00Z">
        <w:r>
          <w:rPr>
            <w:rFonts w:hint="eastAsia" w:ascii="仿宋_GB2312" w:hAnsi="黑体" w:eastAsia="仿宋_GB2312"/>
            <w:sz w:val="32"/>
            <w:szCs w:val="32"/>
            <w:rPrChange w:id="957" w:author="杨薇" w:date="2025-02-07T17:06:00Z">
              <w:rPr>
                <w:rFonts w:hint="eastAsia"/>
              </w:rPr>
            </w:rPrChange>
          </w:rPr>
          <w:t>10.40</w:t>
        </w:r>
      </w:ins>
      <w:ins w:id="958" w:author="杨薇" w:date="2025-02-07T17:06:00Z">
        <w:r>
          <w:rPr>
            <w:rFonts w:hint="eastAsia" w:ascii="仿宋_GB2312" w:hAnsi="黑体" w:eastAsia="仿宋_GB2312"/>
            <w:sz w:val="32"/>
            <w:szCs w:val="32"/>
            <w:lang w:eastAsia="zh-CN"/>
          </w:rPr>
          <w:t>万元、</w:t>
        </w:r>
      </w:ins>
      <w:ins w:id="959" w:author="杨薇" w:date="2025-02-07T17:06:00Z">
        <w:r>
          <w:rPr>
            <w:rFonts w:hint="eastAsia" w:ascii="仿宋_GB2312" w:hAnsi="黑体" w:eastAsia="仿宋_GB2312"/>
            <w:sz w:val="32"/>
            <w:szCs w:val="32"/>
            <w:rPrChange w:id="960" w:author="杨薇" w:date="2025-02-07T17:06:00Z">
              <w:rPr>
                <w:rFonts w:hint="eastAsia"/>
              </w:rPr>
            </w:rPrChange>
          </w:rPr>
          <w:t>维修（护）费</w:t>
        </w:r>
      </w:ins>
      <w:ins w:id="961" w:author="杨薇" w:date="2025-02-07T17:06:00Z">
        <w:r>
          <w:rPr>
            <w:rFonts w:hint="eastAsia" w:ascii="仿宋_GB2312" w:hAnsi="黑体" w:eastAsia="仿宋_GB2312"/>
            <w:sz w:val="32"/>
            <w:szCs w:val="32"/>
            <w:rPrChange w:id="962" w:author="杨薇" w:date="2025-02-07T17:06:00Z">
              <w:rPr>
                <w:rFonts w:hint="eastAsia"/>
              </w:rPr>
            </w:rPrChange>
          </w:rPr>
          <w:t>6.40</w:t>
        </w:r>
      </w:ins>
      <w:ins w:id="963" w:author="杨薇" w:date="2025-02-07T17:06:00Z">
        <w:r>
          <w:rPr>
            <w:rFonts w:hint="eastAsia" w:ascii="仿宋_GB2312" w:hAnsi="黑体" w:eastAsia="仿宋_GB2312"/>
            <w:sz w:val="32"/>
            <w:szCs w:val="32"/>
            <w:lang w:eastAsia="zh-CN"/>
          </w:rPr>
          <w:t>万元、</w:t>
        </w:r>
      </w:ins>
      <w:ins w:id="964" w:author="杨秋霞" w:date="2024-01-30T11:00:00Z">
        <w:r>
          <w:rPr>
            <w:rFonts w:hint="eastAsia" w:ascii="仿宋_GB2312" w:hAnsi="黑体" w:eastAsia="仿宋_GB2312"/>
            <w:sz w:val="32"/>
            <w:szCs w:val="32"/>
            <w:highlight w:val="none"/>
            <w:lang w:val="en-US" w:eastAsia="zh-CN"/>
          </w:rPr>
          <w:t>会议费</w:t>
        </w:r>
      </w:ins>
      <w:ins w:id="965" w:author="杨薇" w:date="2025-02-07T17:06:00Z">
        <w:r>
          <w:rPr>
            <w:rFonts w:hint="eastAsia" w:ascii="仿宋_GB2312" w:hAnsi="黑体" w:eastAsia="仿宋_GB2312"/>
            <w:sz w:val="32"/>
            <w:szCs w:val="32"/>
            <w:rPrChange w:id="966" w:author="杨薇" w:date="2025-02-07T17:06:00Z">
              <w:rPr>
                <w:rFonts w:hint="eastAsia"/>
              </w:rPr>
            </w:rPrChange>
          </w:rPr>
          <w:t>1.24</w:t>
        </w:r>
      </w:ins>
      <w:ins w:id="967" w:author="杨秋霞" w:date="2024-01-30T11:08:00Z">
        <w:del w:id="968" w:author="杨薇" w:date="2025-02-07T17:06:00Z">
          <w:r>
            <w:rPr>
              <w:rFonts w:hint="eastAsia" w:ascii="仿宋_GB2312" w:hAnsi="黑体" w:eastAsia="仿宋_GB2312"/>
              <w:sz w:val="32"/>
              <w:szCs w:val="32"/>
              <w:highlight w:val="none"/>
              <w:lang w:val="en-US" w:eastAsia="zh-CN"/>
            </w:rPr>
            <w:delText>1.38</w:delText>
          </w:r>
        </w:del>
      </w:ins>
      <w:ins w:id="969" w:author="杨秋霞" w:date="2024-01-30T11:00:00Z">
        <w:r>
          <w:rPr>
            <w:rFonts w:hint="eastAsia" w:ascii="仿宋_GB2312" w:hAnsi="黑体" w:eastAsia="仿宋_GB2312"/>
            <w:sz w:val="32"/>
            <w:szCs w:val="32"/>
            <w:highlight w:val="none"/>
            <w:lang w:val="en-US" w:eastAsia="zh-CN"/>
          </w:rPr>
          <w:t>万元、培训费</w:t>
        </w:r>
      </w:ins>
      <w:ins w:id="970" w:author="杨秋霞" w:date="2024-01-30T11:08:00Z">
        <w:r>
          <w:rPr>
            <w:rFonts w:hint="eastAsia" w:ascii="仿宋_GB2312" w:hAnsi="黑体" w:eastAsia="仿宋_GB2312"/>
            <w:sz w:val="32"/>
            <w:szCs w:val="32"/>
            <w:highlight w:val="none"/>
            <w:lang w:val="en-US" w:eastAsia="zh-CN"/>
          </w:rPr>
          <w:t>2.</w:t>
        </w:r>
      </w:ins>
      <w:ins w:id="971" w:author="杨秋霞" w:date="2024-01-30T11:08:00Z">
        <w:del w:id="972" w:author="杨薇" w:date="2025-02-07T17:06:00Z">
          <w:r>
            <w:rPr>
              <w:rFonts w:hint="eastAsia" w:ascii="仿宋_GB2312" w:hAnsi="黑体" w:eastAsia="仿宋_GB2312"/>
              <w:sz w:val="32"/>
              <w:szCs w:val="32"/>
              <w:highlight w:val="none"/>
              <w:lang w:val="en-US" w:eastAsia="zh-CN"/>
            </w:rPr>
            <w:delText>14</w:delText>
          </w:r>
        </w:del>
      </w:ins>
      <w:ins w:id="973" w:author="杨薇" w:date="2025-02-07T17:06:00Z">
        <w:r>
          <w:rPr>
            <w:rFonts w:hint="eastAsia" w:ascii="仿宋_GB2312" w:hAnsi="黑体" w:eastAsia="仿宋_GB2312"/>
            <w:sz w:val="32"/>
            <w:szCs w:val="32"/>
            <w:highlight w:val="none"/>
            <w:lang w:val="en-US" w:eastAsia="zh-CN"/>
          </w:rPr>
          <w:t>20</w:t>
        </w:r>
      </w:ins>
      <w:ins w:id="974" w:author="杨秋霞" w:date="2024-01-30T11:00:00Z">
        <w:r>
          <w:rPr>
            <w:rFonts w:hint="eastAsia" w:ascii="仿宋_GB2312" w:hAnsi="黑体" w:eastAsia="仿宋_GB2312"/>
            <w:sz w:val="32"/>
            <w:szCs w:val="32"/>
            <w:highlight w:val="none"/>
            <w:lang w:val="en-US" w:eastAsia="zh-CN"/>
          </w:rPr>
          <w:t>万元、工会经费</w:t>
        </w:r>
      </w:ins>
      <w:ins w:id="975" w:author="杨薇" w:date="2025-02-07T17:07:00Z">
        <w:r>
          <w:rPr>
            <w:rFonts w:hint="eastAsia" w:ascii="仿宋_GB2312" w:hAnsi="黑体" w:eastAsia="仿宋_GB2312"/>
            <w:sz w:val="32"/>
            <w:szCs w:val="32"/>
            <w:rPrChange w:id="976" w:author="杨薇" w:date="2025-02-07T17:07:00Z">
              <w:rPr>
                <w:rFonts w:hint="eastAsia"/>
              </w:rPr>
            </w:rPrChange>
          </w:rPr>
          <w:t>18.29</w:t>
        </w:r>
      </w:ins>
      <w:ins w:id="977" w:author="杨秋霞" w:date="2024-01-30T11:08:00Z">
        <w:del w:id="978" w:author="杨薇" w:date="2025-02-07T17:07:00Z">
          <w:r>
            <w:rPr>
              <w:rFonts w:hint="eastAsia" w:ascii="仿宋_GB2312" w:hAnsi="黑体" w:eastAsia="仿宋_GB2312"/>
              <w:sz w:val="32"/>
              <w:szCs w:val="32"/>
              <w:highlight w:val="none"/>
              <w:lang w:val="en-US" w:eastAsia="zh-CN"/>
            </w:rPr>
            <w:delText>14.77</w:delText>
          </w:r>
        </w:del>
      </w:ins>
      <w:ins w:id="979" w:author="杨秋霞" w:date="2024-01-30T11:00:00Z">
        <w:r>
          <w:rPr>
            <w:rFonts w:hint="eastAsia" w:ascii="仿宋_GB2312" w:hAnsi="黑体" w:eastAsia="仿宋_GB2312"/>
            <w:sz w:val="32"/>
            <w:szCs w:val="32"/>
            <w:highlight w:val="none"/>
            <w:lang w:val="en-US" w:eastAsia="zh-CN"/>
          </w:rPr>
          <w:t>万元、福利费</w:t>
        </w:r>
      </w:ins>
      <w:ins w:id="980" w:author="杨秋霞" w:date="2024-01-30T11:08:00Z">
        <w:r>
          <w:rPr>
            <w:rFonts w:hint="eastAsia" w:ascii="仿宋_GB2312" w:hAnsi="黑体" w:eastAsia="仿宋_GB2312"/>
            <w:sz w:val="32"/>
            <w:szCs w:val="32"/>
            <w:highlight w:val="none"/>
            <w:lang w:val="en-US" w:eastAsia="zh-CN"/>
          </w:rPr>
          <w:t>0.</w:t>
        </w:r>
      </w:ins>
      <w:ins w:id="981" w:author="杨秋霞" w:date="2024-01-30T11:08:00Z">
        <w:del w:id="982" w:author="杨薇" w:date="2025-02-07T17:07:00Z">
          <w:r>
            <w:rPr>
              <w:rFonts w:hint="eastAsia" w:ascii="仿宋_GB2312" w:hAnsi="黑体" w:eastAsia="仿宋_GB2312"/>
              <w:sz w:val="32"/>
              <w:szCs w:val="32"/>
              <w:highlight w:val="none"/>
              <w:lang w:val="en-US" w:eastAsia="zh-CN"/>
            </w:rPr>
            <w:delText>7</w:delText>
          </w:r>
        </w:del>
      </w:ins>
      <w:ins w:id="983" w:author="杨薇" w:date="2025-02-07T17:07:00Z">
        <w:r>
          <w:rPr>
            <w:rFonts w:hint="eastAsia" w:ascii="仿宋_GB2312" w:hAnsi="黑体" w:eastAsia="仿宋_GB2312"/>
            <w:sz w:val="32"/>
            <w:szCs w:val="32"/>
            <w:highlight w:val="none"/>
            <w:lang w:val="en-US" w:eastAsia="zh-CN"/>
          </w:rPr>
          <w:t>8</w:t>
        </w:r>
      </w:ins>
      <w:ins w:id="984" w:author="杨秋霞" w:date="2024-01-30T11:08:00Z">
        <w:r>
          <w:rPr>
            <w:rFonts w:hint="eastAsia" w:ascii="仿宋_GB2312" w:hAnsi="黑体" w:eastAsia="仿宋_GB2312"/>
            <w:sz w:val="32"/>
            <w:szCs w:val="32"/>
            <w:highlight w:val="none"/>
            <w:lang w:val="en-US" w:eastAsia="zh-CN"/>
          </w:rPr>
          <w:t>0</w:t>
        </w:r>
      </w:ins>
      <w:ins w:id="985" w:author="杨秋霞" w:date="2024-01-30T11:00:00Z">
        <w:r>
          <w:rPr>
            <w:rFonts w:hint="eastAsia" w:ascii="仿宋_GB2312" w:hAnsi="黑体" w:eastAsia="仿宋_GB2312"/>
            <w:sz w:val="32"/>
            <w:szCs w:val="32"/>
            <w:highlight w:val="none"/>
            <w:lang w:val="en-US" w:eastAsia="zh-CN"/>
          </w:rPr>
          <w:t>万元、公务用车运行维护费</w:t>
        </w:r>
      </w:ins>
      <w:ins w:id="986" w:author="杨秋霞" w:date="2024-01-30T11:08:00Z">
        <w:r>
          <w:rPr>
            <w:rFonts w:hint="eastAsia" w:ascii="仿宋_GB2312" w:hAnsi="黑体" w:eastAsia="仿宋_GB2312"/>
            <w:sz w:val="32"/>
            <w:szCs w:val="32"/>
            <w:highlight w:val="none"/>
            <w:lang w:val="en-US" w:eastAsia="zh-CN"/>
          </w:rPr>
          <w:t>3.30</w:t>
        </w:r>
      </w:ins>
      <w:ins w:id="987" w:author="杨秋霞" w:date="2024-01-30T11:00:00Z">
        <w:r>
          <w:rPr>
            <w:rFonts w:hint="eastAsia" w:ascii="仿宋_GB2312" w:hAnsi="黑体" w:eastAsia="仿宋_GB2312"/>
            <w:sz w:val="32"/>
            <w:szCs w:val="32"/>
            <w:highlight w:val="none"/>
            <w:lang w:val="en-US" w:eastAsia="zh-CN"/>
          </w:rPr>
          <w:t>万元、其他商品和服务支出</w:t>
        </w:r>
      </w:ins>
      <w:ins w:id="988" w:author="杨秋霞" w:date="2024-01-30T11:09:00Z">
        <w:del w:id="989" w:author="杨薇" w:date="2025-02-07T17:07:00Z">
          <w:r>
            <w:rPr>
              <w:rFonts w:hint="eastAsia" w:ascii="仿宋_GB2312" w:hAnsi="黑体" w:eastAsia="仿宋_GB2312"/>
              <w:sz w:val="32"/>
              <w:szCs w:val="32"/>
              <w:highlight w:val="none"/>
              <w:lang w:val="en-US" w:eastAsia="zh-CN"/>
            </w:rPr>
            <w:delText>35</w:delText>
          </w:r>
        </w:del>
      </w:ins>
      <w:ins w:id="990" w:author="杨薇" w:date="2025-02-07T17:07:00Z">
        <w:r>
          <w:rPr>
            <w:rFonts w:hint="eastAsia" w:ascii="仿宋_GB2312" w:hAnsi="黑体" w:eastAsia="仿宋_GB2312"/>
            <w:sz w:val="32"/>
            <w:szCs w:val="32"/>
            <w:highlight w:val="none"/>
            <w:lang w:val="en-US" w:eastAsia="zh-CN"/>
          </w:rPr>
          <w:t>60</w:t>
        </w:r>
      </w:ins>
      <w:ins w:id="991" w:author="杨秋霞" w:date="2024-01-30T11:00:00Z">
        <w:r>
          <w:rPr>
            <w:rFonts w:hint="eastAsia" w:ascii="仿宋_GB2312" w:hAnsi="黑体" w:eastAsia="仿宋_GB2312"/>
            <w:sz w:val="32"/>
            <w:szCs w:val="32"/>
            <w:highlight w:val="none"/>
            <w:lang w:val="en-US" w:eastAsia="zh-CN"/>
          </w:rPr>
          <w:t>万元、生活补助</w:t>
        </w:r>
      </w:ins>
      <w:ins w:id="992" w:author="杨秋霞" w:date="2024-01-30T11:09:00Z">
        <w:r>
          <w:rPr>
            <w:rFonts w:hint="eastAsia" w:ascii="仿宋_GB2312" w:hAnsi="黑体" w:eastAsia="仿宋_GB2312"/>
            <w:sz w:val="32"/>
            <w:szCs w:val="32"/>
            <w:highlight w:val="none"/>
            <w:lang w:val="en-US" w:eastAsia="zh-CN"/>
          </w:rPr>
          <w:t>5</w:t>
        </w:r>
      </w:ins>
      <w:ins w:id="993" w:author="杨秋霞" w:date="2024-01-30T11:00:00Z">
        <w:r>
          <w:rPr>
            <w:rFonts w:hint="eastAsia" w:ascii="仿宋_GB2312" w:hAnsi="黑体" w:eastAsia="仿宋_GB2312"/>
            <w:sz w:val="32"/>
            <w:szCs w:val="32"/>
            <w:highlight w:val="none"/>
            <w:lang w:val="en-US" w:eastAsia="zh-CN"/>
          </w:rPr>
          <w:t>万元、其他对个人和家庭的补助5万元。</w:t>
        </w:r>
      </w:ins>
    </w:p>
    <w:p>
      <w:pPr>
        <w:ind w:firstLine="640" w:firstLineChars="200"/>
        <w:rPr>
          <w:del w:id="994" w:author="杨秋霞" w:date="2024-01-30T11:00:00Z"/>
          <w:rFonts w:ascii="仿宋_GB2312" w:hAnsi="黑体" w:eastAsia="仿宋_GB2312"/>
          <w:sz w:val="32"/>
          <w:szCs w:val="32"/>
        </w:rPr>
      </w:pPr>
      <w:del w:id="995" w:author="杨秋霞" w:date="2024-01-30T11:00:00Z">
        <w:r>
          <w:rPr>
            <w:rFonts w:hint="default" w:ascii="仿宋_GB2312" w:hAnsi="黑体" w:eastAsia="仿宋_GB2312" w:cs="仿宋_GB2312"/>
            <w:sz w:val="32"/>
            <w:szCs w:val="32"/>
            <w:lang w:val="en-US"/>
          </w:rPr>
          <w:delText>××</w:delText>
        </w:r>
      </w:del>
      <w:del w:id="996" w:author="杨秋霞" w:date="2024-01-30T11:00:00Z">
        <w:r>
          <w:rPr>
            <w:rFonts w:hint="eastAsia" w:ascii="仿宋_GB2312" w:hAnsi="黑体" w:eastAsia="仿宋_GB2312"/>
            <w:sz w:val="32"/>
            <w:szCs w:val="32"/>
          </w:rPr>
          <w:delText>年一般公共预算基本支出为</w:delText>
        </w:r>
      </w:del>
      <w:del w:id="997" w:author="杨秋霞" w:date="2024-01-30T11:00:00Z">
        <w:r>
          <w:rPr>
            <w:rFonts w:hint="eastAsia" w:ascii="仿宋_GB2312" w:hAnsi="黑体" w:eastAsia="仿宋_GB2312" w:cs="仿宋_GB2312"/>
            <w:sz w:val="32"/>
            <w:szCs w:val="32"/>
          </w:rPr>
          <w:delText>××</w:delText>
        </w:r>
      </w:del>
      <w:del w:id="998" w:author="杨秋霞" w:date="2024-01-30T11:00:00Z">
        <w:r>
          <w:rPr>
            <w:rFonts w:hint="eastAsia" w:ascii="仿宋_GB2312" w:hAnsi="黑体" w:eastAsia="仿宋_GB2312"/>
            <w:sz w:val="32"/>
            <w:szCs w:val="32"/>
          </w:rPr>
          <w:delText>万元，其中：</w:delText>
        </w:r>
      </w:del>
    </w:p>
    <w:p>
      <w:pPr>
        <w:ind w:firstLine="640" w:firstLineChars="200"/>
        <w:rPr>
          <w:del w:id="999" w:author="杨秋霞" w:date="2024-01-30T11:00:00Z"/>
          <w:rFonts w:ascii="仿宋_GB2312" w:hAnsi="黑体" w:eastAsia="仿宋_GB2312"/>
          <w:sz w:val="32"/>
          <w:szCs w:val="32"/>
        </w:rPr>
      </w:pPr>
      <w:del w:id="1000" w:author="杨秋霞" w:date="2024-01-30T11:00:00Z">
        <w:r>
          <w:rPr>
            <w:rFonts w:hint="eastAsia" w:ascii="仿宋_GB2312" w:hAnsi="黑体" w:eastAsia="仿宋_GB2312"/>
            <w:sz w:val="32"/>
            <w:szCs w:val="32"/>
          </w:rPr>
          <w:delText>人员经费</w:delText>
        </w:r>
      </w:del>
      <w:del w:id="1001" w:author="杨秋霞" w:date="2024-01-30T11:00:00Z">
        <w:r>
          <w:rPr>
            <w:rFonts w:hint="eastAsia" w:ascii="仿宋_GB2312" w:hAnsi="黑体" w:eastAsia="仿宋_GB2312" w:cs="仿宋_GB2312"/>
            <w:sz w:val="32"/>
            <w:szCs w:val="32"/>
          </w:rPr>
          <w:delText>××</w:delText>
        </w:r>
      </w:del>
      <w:del w:id="1002" w:author="杨秋霞" w:date="2024-01-30T11:00:00Z">
        <w:r>
          <w:rPr>
            <w:rFonts w:hint="eastAsia" w:ascii="仿宋_GB2312" w:hAnsi="黑体" w:eastAsia="仿宋_GB2312"/>
            <w:sz w:val="32"/>
            <w:szCs w:val="32"/>
          </w:rPr>
          <w:delText>万元，主要包括：基本工资、津贴补贴、奖金、社会保障缴费、</w:delText>
        </w:r>
      </w:del>
      <w:del w:id="1003" w:author="杨秋霞" w:date="2024-01-30T11:00:00Z">
        <w:r>
          <w:rPr>
            <w:rFonts w:ascii="仿宋_GB2312" w:hAnsi="黑体" w:eastAsia="仿宋_GB2312"/>
            <w:sz w:val="32"/>
            <w:szCs w:val="32"/>
          </w:rPr>
          <w:delText>……</w:delText>
        </w:r>
      </w:del>
      <w:del w:id="1004" w:author="杨秋霞" w:date="2024-01-30T11:00:00Z">
        <w:r>
          <w:rPr>
            <w:rFonts w:hint="eastAsia" w:ascii="仿宋_GB2312" w:hAnsi="黑体" w:eastAsia="仿宋_GB2312"/>
            <w:sz w:val="32"/>
            <w:szCs w:val="32"/>
          </w:rPr>
          <w:delText>;</w:delText>
        </w:r>
      </w:del>
    </w:p>
    <w:p>
      <w:pPr>
        <w:ind w:firstLine="640" w:firstLineChars="200"/>
        <w:rPr>
          <w:del w:id="1005" w:author="杨秋霞" w:date="2024-01-30T11:00:00Z"/>
          <w:rFonts w:ascii="仿宋_GB2312" w:hAnsi="黑体" w:eastAsia="仿宋_GB2312"/>
          <w:sz w:val="32"/>
          <w:szCs w:val="32"/>
        </w:rPr>
      </w:pPr>
      <w:del w:id="1006" w:author="杨秋霞" w:date="2024-01-30T11:00:00Z">
        <w:r>
          <w:rPr>
            <w:rFonts w:hint="eastAsia" w:ascii="仿宋_GB2312" w:hAnsi="黑体" w:eastAsia="仿宋_GB2312"/>
            <w:sz w:val="32"/>
            <w:szCs w:val="32"/>
          </w:rPr>
          <w:delText>公用经费</w:delText>
        </w:r>
      </w:del>
      <w:del w:id="1007" w:author="杨秋霞" w:date="2024-01-30T11:00:00Z">
        <w:r>
          <w:rPr>
            <w:rFonts w:hint="eastAsia" w:ascii="仿宋_GB2312" w:hAnsi="黑体" w:eastAsia="仿宋_GB2312" w:cs="仿宋_GB2312"/>
            <w:sz w:val="32"/>
            <w:szCs w:val="32"/>
          </w:rPr>
          <w:delText>××</w:delText>
        </w:r>
      </w:del>
      <w:del w:id="1008" w:author="杨秋霞" w:date="2024-01-30T11:00:00Z">
        <w:r>
          <w:rPr>
            <w:rFonts w:hint="eastAsia" w:ascii="仿宋_GB2312" w:hAnsi="黑体" w:eastAsia="仿宋_GB2312"/>
            <w:sz w:val="32"/>
            <w:szCs w:val="32"/>
          </w:rPr>
          <w:delText>万元，主要包括：办公费、咨询费、手续费、水费、电费、</w:delText>
        </w:r>
      </w:del>
      <w:del w:id="1009" w:author="杨秋霞" w:date="2024-01-30T11:00:00Z">
        <w:r>
          <w:rPr>
            <w:rFonts w:ascii="仿宋_GB2312" w:hAnsi="黑体" w:eastAsia="仿宋_GB2312"/>
            <w:sz w:val="32"/>
            <w:szCs w:val="32"/>
          </w:rPr>
          <w:delText>……</w:delText>
        </w:r>
      </w:del>
      <w:del w:id="1010" w:author="杨秋霞" w:date="2024-01-30T11:00:00Z">
        <w:r>
          <w:rPr>
            <w:rFonts w:hint="eastAsia" w:ascii="仿宋_GB2312" w:hAnsi="黑体" w:eastAsia="仿宋_GB2312"/>
            <w:sz w:val="32"/>
            <w:szCs w:val="32"/>
          </w:rPr>
          <w:delText>。</w:delText>
        </w:r>
      </w:del>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ins w:id="1011" w:author="杨秋霞" w:date="2024-01-30T10:34:00Z">
        <w:r>
          <w:rPr>
            <w:rFonts w:hint="eastAsia" w:ascii="黑体" w:hAnsi="黑体" w:eastAsia="黑体" w:cs="黑体"/>
            <w:sz w:val="32"/>
            <w:szCs w:val="32"/>
            <w:lang w:eastAsia="zh-CN"/>
          </w:rPr>
          <w:t>三亚市会计管理中心（三亚市财政国库支付局）</w:t>
        </w:r>
      </w:ins>
      <w:del w:id="1012" w:author="杨秋霞" w:date="2024-01-30T10:34:00Z">
        <w:r>
          <w:rPr>
            <w:rFonts w:hint="eastAsia" w:ascii="黑体" w:hAnsi="黑体" w:eastAsia="黑体"/>
            <w:sz w:val="32"/>
            <w:szCs w:val="32"/>
            <w:lang w:val="en-US"/>
            <w:rPrChange w:id="1013" w:author="杨秋霞" w:date="2024-01-30T10:34:00Z">
              <w:rPr>
                <w:rFonts w:hint="default" w:ascii="仿宋_GB2312" w:hAnsi="黑体" w:eastAsia="仿宋_GB2312"/>
                <w:sz w:val="32"/>
                <w:szCs w:val="32"/>
                <w:lang w:val="en-US"/>
              </w:rPr>
            </w:rPrChange>
          </w:rPr>
          <w:delText>××</w:delText>
        </w:r>
      </w:del>
      <w:del w:id="1014" w:author="杨秋霞" w:date="2024-01-30T10:34:00Z">
        <w:r>
          <w:rPr>
            <w:rFonts w:hint="eastAsia" w:ascii="黑体" w:hAnsi="黑体" w:eastAsia="黑体" w:cs="黑体"/>
            <w:sz w:val="32"/>
            <w:szCs w:val="32"/>
            <w:shd w:val="clear" w:color="auto" w:fill="auto"/>
            <w:lang w:val="en-US"/>
            <w:rPrChange w:id="1015" w:author="杨秋霞" w:date="2024-01-30T10:34:00Z">
              <w:rPr>
                <w:rFonts w:hint="default" w:ascii="黑体" w:hAnsi="黑体" w:eastAsia="黑体" w:cs="Times New Roman"/>
                <w:sz w:val="32"/>
                <w:shd w:val="clear" w:color="auto" w:fill="FFFFFF"/>
                <w:lang w:val="en-US"/>
              </w:rPr>
            </w:rPrChange>
          </w:rPr>
          <w:delText>（部门或单位）</w:delText>
        </w:r>
      </w:del>
      <w:del w:id="1016" w:author="杨秋霞" w:date="2024-01-30T10:34:00Z">
        <w:r>
          <w:rPr>
            <w:rFonts w:hint="eastAsia" w:ascii="黑体" w:hAnsi="黑体" w:eastAsia="黑体"/>
            <w:sz w:val="32"/>
            <w:szCs w:val="32"/>
            <w:lang w:val="en-US"/>
            <w:rPrChange w:id="1017" w:author="杨秋霞" w:date="2024-01-30T10:34:00Z">
              <w:rPr>
                <w:rFonts w:hint="default" w:ascii="仿宋_GB2312" w:hAnsi="黑体" w:eastAsia="仿宋_GB2312"/>
                <w:sz w:val="32"/>
                <w:szCs w:val="32"/>
                <w:lang w:val="en-US"/>
              </w:rPr>
            </w:rPrChange>
          </w:rPr>
          <w:delText>××</w:delText>
        </w:r>
      </w:del>
      <w:ins w:id="1018" w:author="杨秋霞" w:date="2024-01-30T10:34:00Z">
        <w:r>
          <w:rPr>
            <w:rFonts w:hint="eastAsia" w:ascii="黑体" w:hAnsi="黑体" w:eastAsia="黑体"/>
            <w:sz w:val="32"/>
            <w:szCs w:val="32"/>
            <w:lang w:val="en-US" w:eastAsia="zh-CN"/>
            <w:rPrChange w:id="1019" w:author="杨秋霞" w:date="2024-01-30T10:34:00Z">
              <w:rPr>
                <w:rFonts w:hint="eastAsia" w:ascii="仿宋_GB2312" w:hAnsi="黑体" w:eastAsia="仿宋_GB2312"/>
                <w:sz w:val="32"/>
                <w:szCs w:val="32"/>
                <w:lang w:val="en-US" w:eastAsia="zh-CN"/>
              </w:rPr>
            </w:rPrChange>
          </w:rPr>
          <w:t>2</w:t>
        </w:r>
      </w:ins>
      <w:ins w:id="1020" w:author="杨秋霞" w:date="2024-01-30T10:34:00Z">
        <w:r>
          <w:rPr>
            <w:rFonts w:hint="eastAsia" w:ascii="黑体" w:hAnsi="黑体" w:eastAsia="黑体"/>
            <w:sz w:val="32"/>
            <w:szCs w:val="32"/>
            <w:lang w:val="en-US" w:eastAsia="zh-CN"/>
            <w:rPrChange w:id="1021" w:author="杨秋霞" w:date="2024-01-30T10:34:00Z">
              <w:rPr>
                <w:rFonts w:hint="eastAsia" w:ascii="仿宋_GB2312" w:hAnsi="黑体" w:eastAsia="仿宋_GB2312"/>
                <w:sz w:val="32"/>
                <w:szCs w:val="32"/>
                <w:lang w:val="en-US" w:eastAsia="zh-CN"/>
              </w:rPr>
            </w:rPrChange>
          </w:rPr>
          <w:t>02</w:t>
        </w:r>
      </w:ins>
      <w:ins w:id="1022" w:author="杨秋霞" w:date="2024-01-30T10:34:00Z">
        <w:del w:id="1023" w:author="杨薇" w:date="2025-02-07T17:07:00Z">
          <w:r>
            <w:rPr>
              <w:rFonts w:hint="eastAsia" w:ascii="黑体" w:hAnsi="黑体" w:eastAsia="黑体"/>
              <w:sz w:val="32"/>
              <w:szCs w:val="32"/>
              <w:lang w:val="en-US" w:eastAsia="zh-CN"/>
              <w:rPrChange w:id="1024" w:author="杨秋霞" w:date="2024-01-30T10:34:00Z">
                <w:rPr>
                  <w:rFonts w:hint="eastAsia" w:ascii="仿宋_GB2312" w:hAnsi="黑体" w:eastAsia="仿宋_GB2312"/>
                  <w:sz w:val="32"/>
                  <w:szCs w:val="32"/>
                  <w:lang w:val="en-US" w:eastAsia="zh-CN"/>
                </w:rPr>
              </w:rPrChange>
            </w:rPr>
            <w:delText>4</w:delText>
          </w:r>
        </w:del>
      </w:ins>
      <w:ins w:id="1025" w:author="杨薇" w:date="2025-02-07T17:07:00Z">
        <w:r>
          <w:rPr>
            <w:rFonts w:hint="eastAsia" w:ascii="黑体" w:hAnsi="黑体" w:eastAsia="黑体"/>
            <w:sz w:val="32"/>
            <w:szCs w:val="32"/>
            <w:lang w:val="en-US" w:eastAsia="zh-CN"/>
          </w:rPr>
          <w:t>5</w:t>
        </w:r>
      </w:ins>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ins w:id="1026" w:author="杨秋霞" w:date="2024-01-30T11:10:00Z"/>
          <w:rFonts w:ascii="仿宋_GB2312" w:hAnsi="黑体" w:eastAsia="仿宋_GB2312" w:cs="Times New Roman"/>
          <w:sz w:val="32"/>
          <w:szCs w:val="32"/>
          <w:highlight w:val="none"/>
        </w:rPr>
      </w:pPr>
      <w:ins w:id="1027" w:author="杨秋霞" w:date="2024-01-30T11:10:00Z">
        <w:r>
          <w:rPr>
            <w:rFonts w:hint="eastAsia" w:ascii="仿宋_GB2312" w:hAnsi="黑体" w:eastAsia="仿宋_GB2312"/>
            <w:sz w:val="32"/>
            <w:szCs w:val="32"/>
            <w:highlight w:val="none"/>
          </w:rPr>
          <w:t>（一）</w:t>
        </w:r>
      </w:ins>
      <w:ins w:id="1028" w:author="杨秋霞" w:date="2024-01-30T11:10:00Z">
        <w:r>
          <w:rPr>
            <w:rFonts w:hint="eastAsia" w:ascii="仿宋_GB2312" w:hAnsi="黑体" w:eastAsia="仿宋_GB2312"/>
            <w:sz w:val="32"/>
            <w:szCs w:val="32"/>
            <w:highlight w:val="none"/>
            <w:lang w:eastAsia="zh-CN"/>
          </w:rPr>
          <w:t>三亚市会计管理中心（三亚市财政国库支付局）</w:t>
        </w:r>
      </w:ins>
      <w:ins w:id="1029" w:author="杨秋霞" w:date="2024-01-30T11:10:00Z">
        <w:r>
          <w:rPr>
            <w:rFonts w:hint="eastAsia" w:ascii="仿宋_GB2312" w:hAnsi="黑体" w:eastAsia="仿宋_GB2312"/>
            <w:sz w:val="32"/>
            <w:szCs w:val="32"/>
            <w:highlight w:val="none"/>
            <w:lang w:val="en-US" w:eastAsia="zh-CN"/>
          </w:rPr>
          <w:t>202</w:t>
        </w:r>
      </w:ins>
      <w:ins w:id="1030" w:author="杨秋霞" w:date="2024-01-30T11:14:00Z">
        <w:del w:id="1031" w:author="杨薇" w:date="2025-02-07T17:07:00Z">
          <w:r>
            <w:rPr>
              <w:rFonts w:hint="eastAsia" w:ascii="仿宋_GB2312" w:hAnsi="黑体" w:eastAsia="仿宋_GB2312"/>
              <w:sz w:val="32"/>
              <w:szCs w:val="32"/>
              <w:highlight w:val="none"/>
              <w:lang w:val="en-US" w:eastAsia="zh-CN"/>
            </w:rPr>
            <w:delText>4</w:delText>
          </w:r>
        </w:del>
      </w:ins>
      <w:ins w:id="1032" w:author="杨薇" w:date="2025-02-07T17:07:00Z">
        <w:r>
          <w:rPr>
            <w:rFonts w:hint="eastAsia" w:ascii="仿宋_GB2312" w:hAnsi="黑体" w:eastAsia="仿宋_GB2312"/>
            <w:sz w:val="32"/>
            <w:szCs w:val="32"/>
            <w:highlight w:val="none"/>
            <w:lang w:val="en-US" w:eastAsia="zh-CN"/>
          </w:rPr>
          <w:t>5</w:t>
        </w:r>
      </w:ins>
      <w:ins w:id="1033" w:author="杨秋霞" w:date="2024-01-30T11:10:00Z">
        <w:r>
          <w:rPr>
            <w:rFonts w:hint="eastAsia" w:ascii="仿宋_GB2312" w:hAnsi="黑体" w:eastAsia="仿宋_GB2312"/>
            <w:sz w:val="32"/>
            <w:szCs w:val="32"/>
            <w:highlight w:val="none"/>
          </w:rPr>
          <w:t>年一般公共预算“三公”经费预算数为</w:t>
        </w:r>
      </w:ins>
      <w:ins w:id="1034" w:author="杨秋霞" w:date="2024-01-30T15:27:00Z">
        <w:r>
          <w:rPr>
            <w:rFonts w:hint="eastAsia" w:ascii="仿宋_GB2312" w:hAnsi="黑体" w:eastAsia="仿宋_GB2312" w:cs="仿宋_GB2312"/>
            <w:sz w:val="32"/>
            <w:szCs w:val="32"/>
            <w:highlight w:val="none"/>
            <w:lang w:val="en-US" w:eastAsia="zh-CN"/>
          </w:rPr>
          <w:t>5.3</w:t>
        </w:r>
      </w:ins>
      <w:ins w:id="1035" w:author="杨秋霞" w:date="2024-01-30T15:29:00Z">
        <w:r>
          <w:rPr>
            <w:rFonts w:hint="eastAsia" w:ascii="仿宋_GB2312" w:hAnsi="黑体" w:eastAsia="仿宋_GB2312" w:cs="仿宋_GB2312"/>
            <w:sz w:val="32"/>
            <w:szCs w:val="32"/>
            <w:highlight w:val="none"/>
            <w:lang w:val="en-US" w:eastAsia="zh-CN"/>
          </w:rPr>
          <w:t>0</w:t>
        </w:r>
      </w:ins>
      <w:ins w:id="1036" w:author="杨秋霞" w:date="2024-01-30T11:10:00Z">
        <w:r>
          <w:rPr>
            <w:rFonts w:hint="eastAsia" w:ascii="仿宋_GB2312" w:hAnsi="黑体" w:eastAsia="仿宋_GB2312"/>
            <w:sz w:val="32"/>
            <w:szCs w:val="32"/>
            <w:highlight w:val="none"/>
          </w:rPr>
          <w:t>万元，其中：</w:t>
        </w:r>
      </w:ins>
    </w:p>
    <w:p>
      <w:pPr>
        <w:ind w:firstLine="630"/>
        <w:rPr>
          <w:ins w:id="1037" w:author="杨秋霞" w:date="2024-01-30T11:10:00Z"/>
          <w:rFonts w:ascii="Times New Roman" w:hAnsi="Times New Roman" w:eastAsia="仿宋_GB2312" w:cs="Times New Roman"/>
          <w:sz w:val="32"/>
          <w:highlight w:val="none"/>
          <w:shd w:val="clear" w:color="auto" w:fill="FFFFFF"/>
        </w:rPr>
      </w:pPr>
      <w:ins w:id="1038" w:author="杨秋霞" w:date="2024-01-30T11:10:00Z">
        <w:r>
          <w:rPr>
            <w:rFonts w:ascii="Times New Roman" w:hAnsi="Times New Roman" w:eastAsia="仿宋_GB2312" w:cs="Times New Roman"/>
            <w:sz w:val="32"/>
            <w:highlight w:val="none"/>
            <w:shd w:val="clear" w:color="auto" w:fill="FFFFFF"/>
          </w:rPr>
          <w:t>因公出国（境）经费</w:t>
        </w:r>
      </w:ins>
      <w:ins w:id="1039" w:author="杨秋霞" w:date="2024-01-30T11:10:00Z">
        <w:r>
          <w:rPr>
            <w:rFonts w:hint="eastAsia" w:ascii="仿宋_GB2312" w:hAnsi="黑体" w:eastAsia="仿宋_GB2312" w:cs="仿宋_GB2312"/>
            <w:sz w:val="32"/>
            <w:szCs w:val="32"/>
            <w:highlight w:val="none"/>
            <w:lang w:val="en-US" w:eastAsia="zh-CN"/>
          </w:rPr>
          <w:t>0</w:t>
        </w:r>
      </w:ins>
      <w:ins w:id="1040" w:author="杨秋霞" w:date="2024-01-30T11:10:00Z">
        <w:r>
          <w:rPr>
            <w:rFonts w:hint="eastAsia" w:ascii="仿宋_GB2312" w:hAnsi="黑体" w:eastAsia="仿宋_GB2312"/>
            <w:sz w:val="32"/>
            <w:szCs w:val="32"/>
            <w:highlight w:val="none"/>
          </w:rPr>
          <w:t>万元</w:t>
        </w:r>
      </w:ins>
      <w:ins w:id="1041" w:author="杨秋霞" w:date="2024-01-30T11:10:00Z">
        <w:r>
          <w:rPr>
            <w:rFonts w:ascii="Times New Roman" w:hAnsi="Times New Roman" w:eastAsia="仿宋_GB2312" w:cs="Times New Roman"/>
            <w:sz w:val="32"/>
            <w:highlight w:val="none"/>
            <w:shd w:val="clear" w:color="auto" w:fill="FFFFFF"/>
          </w:rPr>
          <w:t>，与</w:t>
        </w:r>
      </w:ins>
      <w:ins w:id="1042" w:author="杨秋霞" w:date="2024-01-30T11:10:00Z">
        <w:r>
          <w:rPr>
            <w:rFonts w:hint="eastAsia" w:ascii="Times New Roman" w:hAnsi="Times New Roman" w:eastAsia="仿宋_GB2312" w:cs="Times New Roman"/>
            <w:sz w:val="32"/>
            <w:highlight w:val="none"/>
            <w:shd w:val="clear" w:color="auto" w:fill="FFFFFF"/>
          </w:rPr>
          <w:t>上</w:t>
        </w:r>
      </w:ins>
      <w:ins w:id="1043" w:author="杨秋霞" w:date="2024-01-30T11:10:00Z">
        <w:r>
          <w:rPr>
            <w:rFonts w:ascii="Times New Roman" w:hAnsi="Times New Roman" w:eastAsia="仿宋_GB2312" w:cs="Times New Roman"/>
            <w:sz w:val="32"/>
            <w:highlight w:val="none"/>
            <w:shd w:val="clear" w:color="auto" w:fill="FFFFFF"/>
          </w:rPr>
          <w:t>年预算持平。</w:t>
        </w:r>
      </w:ins>
      <w:ins w:id="1044" w:author="杨秋霞" w:date="2024-01-30T11:10:00Z">
        <w:r>
          <w:rPr>
            <w:rFonts w:hint="eastAsia" w:ascii="Times New Roman" w:hAnsi="Times New Roman" w:eastAsia="仿宋_GB2312" w:cs="Times New Roman"/>
            <w:sz w:val="32"/>
            <w:highlight w:val="none"/>
            <w:shd w:val="clear" w:color="auto" w:fill="FFFFFF"/>
            <w:lang w:val="en-US" w:eastAsia="zh-CN"/>
          </w:rPr>
          <w:t>202</w:t>
        </w:r>
      </w:ins>
      <w:ins w:id="1045" w:author="杨秋霞" w:date="2024-01-30T11:10:00Z">
        <w:del w:id="1046" w:author="杨薇" w:date="2025-02-07T17:07:00Z">
          <w:r>
            <w:rPr>
              <w:rFonts w:hint="eastAsia" w:ascii="Times New Roman" w:hAnsi="Times New Roman" w:eastAsia="仿宋_GB2312" w:cs="Times New Roman"/>
              <w:sz w:val="32"/>
              <w:highlight w:val="none"/>
              <w:shd w:val="clear" w:color="auto" w:fill="FFFFFF"/>
              <w:lang w:val="en-US" w:eastAsia="zh-CN"/>
            </w:rPr>
            <w:delText>3</w:delText>
          </w:r>
        </w:del>
      </w:ins>
      <w:ins w:id="1047" w:author="刘畅" w:date="2024-01-30T16:44:00Z">
        <w:del w:id="1048" w:author="杨薇" w:date="2025-02-07T17:07:00Z">
          <w:r>
            <w:rPr>
              <w:rFonts w:hint="eastAsia" w:ascii="Times New Roman" w:hAnsi="Times New Roman" w:eastAsia="仿宋_GB2312" w:cs="Times New Roman"/>
              <w:sz w:val="32"/>
              <w:highlight w:val="none"/>
              <w:shd w:val="clear" w:color="auto" w:fill="FFFFFF"/>
              <w:lang w:val="en-US" w:eastAsia="zh-CN"/>
            </w:rPr>
            <w:delText>4</w:delText>
          </w:r>
        </w:del>
      </w:ins>
      <w:ins w:id="1049" w:author="杨薇" w:date="2025-02-07T17:07:00Z">
        <w:r>
          <w:rPr>
            <w:rFonts w:hint="eastAsia" w:ascii="Times New Roman" w:hAnsi="Times New Roman" w:eastAsia="仿宋_GB2312" w:cs="Times New Roman"/>
            <w:sz w:val="32"/>
            <w:highlight w:val="none"/>
            <w:shd w:val="clear" w:color="auto" w:fill="FFFFFF"/>
            <w:lang w:val="en-US" w:eastAsia="zh-CN"/>
          </w:rPr>
          <w:t>5</w:t>
        </w:r>
      </w:ins>
      <w:ins w:id="1050" w:author="杨秋霞" w:date="2024-01-30T11:10:00Z">
        <w:r>
          <w:rPr>
            <w:rFonts w:hint="eastAsia" w:ascii="Times New Roman" w:hAnsi="Times New Roman" w:eastAsia="仿宋_GB2312" w:cs="Times New Roman"/>
            <w:sz w:val="32"/>
            <w:highlight w:val="none"/>
            <w:shd w:val="clear" w:color="auto" w:fill="FFFFFF"/>
            <w:lang w:val="en-US" w:eastAsia="zh-CN"/>
          </w:rPr>
          <w:t>年无出国计划</w:t>
        </w:r>
      </w:ins>
      <w:ins w:id="1051" w:author="杨秋霞" w:date="2024-01-30T11:10:00Z">
        <w:r>
          <w:rPr>
            <w:rFonts w:hint="eastAsia" w:ascii="Times New Roman" w:hAnsi="Times New Roman" w:eastAsia="仿宋_GB2312" w:cs="Times New Roman"/>
            <w:sz w:val="32"/>
            <w:highlight w:val="none"/>
            <w:shd w:val="clear" w:color="auto" w:fill="FFFFFF"/>
          </w:rPr>
          <w:t>；</w:t>
        </w:r>
      </w:ins>
      <w:ins w:id="1052" w:author="杨秋霞" w:date="2024-01-30T15:28:00Z">
        <w:r>
          <w:rPr>
            <w:rFonts w:ascii="Times New Roman" w:hAnsi="Times New Roman" w:eastAsia="仿宋_GB2312" w:cs="Times New Roman"/>
            <w:sz w:val="32"/>
            <w:highlight w:val="none"/>
            <w:shd w:val="clear" w:color="auto" w:fill="FFFFFF"/>
          </w:rPr>
          <w:t>公务用车购置及运行费</w:t>
        </w:r>
      </w:ins>
      <w:ins w:id="1053" w:author="杨秋霞" w:date="2024-01-30T15:29:00Z">
        <w:r>
          <w:rPr>
            <w:rFonts w:hint="eastAsia" w:ascii="仿宋_GB2312" w:hAnsi="黑体" w:eastAsia="仿宋_GB2312" w:cs="仿宋_GB2312"/>
            <w:sz w:val="32"/>
            <w:szCs w:val="32"/>
            <w:highlight w:val="none"/>
            <w:lang w:val="en-US" w:eastAsia="zh-CN"/>
          </w:rPr>
          <w:t>3.30</w:t>
        </w:r>
      </w:ins>
      <w:ins w:id="1054" w:author="杨秋霞" w:date="2024-01-30T15:28:00Z">
        <w:r>
          <w:rPr>
            <w:rFonts w:hint="eastAsia" w:ascii="仿宋_GB2312" w:hAnsi="黑体" w:eastAsia="仿宋_GB2312"/>
            <w:sz w:val="32"/>
            <w:szCs w:val="32"/>
            <w:highlight w:val="none"/>
          </w:rPr>
          <w:t>万元（其中，</w:t>
        </w:r>
      </w:ins>
      <w:ins w:id="1055" w:author="杨秋霞" w:date="2024-01-30T15:28:00Z">
        <w:r>
          <w:rPr>
            <w:rFonts w:ascii="Times New Roman" w:hAnsi="Times New Roman" w:eastAsia="仿宋_GB2312" w:cs="Times New Roman"/>
            <w:sz w:val="32"/>
            <w:highlight w:val="none"/>
            <w:shd w:val="clear" w:color="auto" w:fill="FFFFFF"/>
          </w:rPr>
          <w:t>公务用车购置</w:t>
        </w:r>
      </w:ins>
      <w:ins w:id="1056" w:author="杨秋霞" w:date="2024-01-30T15:28:00Z">
        <w:r>
          <w:rPr>
            <w:rFonts w:hint="eastAsia" w:ascii="Times New Roman" w:hAnsi="Times New Roman" w:eastAsia="仿宋_GB2312" w:cs="Times New Roman"/>
            <w:sz w:val="32"/>
            <w:highlight w:val="none"/>
            <w:shd w:val="clear" w:color="auto" w:fill="FFFFFF"/>
          </w:rPr>
          <w:t>费</w:t>
        </w:r>
      </w:ins>
      <w:ins w:id="1057" w:author="杨秋霞" w:date="2024-01-30T15:28:00Z">
        <w:r>
          <w:rPr>
            <w:rFonts w:hint="eastAsia" w:ascii="仿宋_GB2312" w:hAnsi="黑体" w:eastAsia="仿宋_GB2312" w:cs="仿宋_GB2312"/>
            <w:sz w:val="32"/>
            <w:szCs w:val="32"/>
            <w:highlight w:val="none"/>
            <w:lang w:val="en-US" w:eastAsia="zh-CN"/>
          </w:rPr>
          <w:t>0</w:t>
        </w:r>
      </w:ins>
      <w:ins w:id="1058" w:author="杨秋霞" w:date="2024-01-30T15:28:00Z">
        <w:r>
          <w:rPr>
            <w:rFonts w:hint="eastAsia" w:ascii="仿宋_GB2312" w:hAnsi="黑体" w:eastAsia="仿宋_GB2312"/>
            <w:sz w:val="32"/>
            <w:szCs w:val="32"/>
            <w:highlight w:val="none"/>
          </w:rPr>
          <w:t>万元</w:t>
        </w:r>
      </w:ins>
      <w:ins w:id="1059" w:author="杨秋霞" w:date="2024-01-30T15:28:00Z">
        <w:r>
          <w:rPr>
            <w:rFonts w:hint="eastAsia" w:ascii="Times New Roman" w:hAnsi="Times New Roman" w:eastAsia="仿宋_GB2312" w:cs="Times New Roman"/>
            <w:sz w:val="32"/>
            <w:highlight w:val="none"/>
            <w:shd w:val="clear" w:color="auto" w:fill="FFFFFF"/>
          </w:rPr>
          <w:t>，公务用车</w:t>
        </w:r>
      </w:ins>
      <w:ins w:id="1060" w:author="杨秋霞" w:date="2024-01-30T15:28:00Z">
        <w:r>
          <w:rPr>
            <w:rFonts w:ascii="Times New Roman" w:hAnsi="Times New Roman" w:eastAsia="仿宋_GB2312" w:cs="Times New Roman"/>
            <w:sz w:val="32"/>
            <w:highlight w:val="none"/>
            <w:shd w:val="clear" w:color="auto" w:fill="FFFFFF"/>
          </w:rPr>
          <w:t>运行费</w:t>
        </w:r>
      </w:ins>
      <w:ins w:id="1061" w:author="杨秋霞" w:date="2024-01-30T15:29:00Z">
        <w:r>
          <w:rPr>
            <w:rFonts w:hint="eastAsia" w:ascii="仿宋_GB2312" w:hAnsi="黑体" w:eastAsia="仿宋_GB2312" w:cs="仿宋_GB2312"/>
            <w:sz w:val="32"/>
            <w:szCs w:val="32"/>
            <w:highlight w:val="none"/>
            <w:lang w:val="en-US" w:eastAsia="zh-CN"/>
          </w:rPr>
          <w:t>3.30</w:t>
        </w:r>
      </w:ins>
      <w:ins w:id="1062" w:author="杨秋霞" w:date="2024-01-30T15:28:00Z">
        <w:r>
          <w:rPr>
            <w:rFonts w:hint="eastAsia" w:ascii="仿宋_GB2312" w:hAnsi="黑体" w:eastAsia="仿宋_GB2312"/>
            <w:sz w:val="32"/>
            <w:szCs w:val="32"/>
            <w:highlight w:val="none"/>
          </w:rPr>
          <w:t>万元）</w:t>
        </w:r>
      </w:ins>
      <w:ins w:id="1063" w:author="杨薇" w:date="2025-02-07T17:08:00Z">
        <w:r>
          <w:rPr>
            <w:rFonts w:hint="eastAsia" w:ascii="仿宋_GB2312" w:hAnsi="黑体" w:eastAsia="仿宋_GB2312"/>
            <w:sz w:val="32"/>
            <w:szCs w:val="32"/>
            <w:highlight w:val="none"/>
            <w:lang w:eastAsia="zh-CN"/>
          </w:rPr>
          <w:t>，</w:t>
        </w:r>
      </w:ins>
      <w:ins w:id="1064" w:author="杨薇" w:date="2025-02-07T17:08:00Z">
        <w:r>
          <w:rPr>
            <w:rFonts w:ascii="Times New Roman" w:hAnsi="Times New Roman" w:eastAsia="仿宋_GB2312" w:cs="Times New Roman"/>
            <w:sz w:val="32"/>
            <w:highlight w:val="none"/>
            <w:shd w:val="clear" w:color="auto" w:fill="FFFFFF"/>
          </w:rPr>
          <w:t>与</w:t>
        </w:r>
      </w:ins>
      <w:ins w:id="1065" w:author="杨薇" w:date="2025-02-07T17:08:00Z">
        <w:r>
          <w:rPr>
            <w:rFonts w:hint="eastAsia" w:ascii="Times New Roman" w:hAnsi="Times New Roman" w:eastAsia="仿宋_GB2312" w:cs="Times New Roman"/>
            <w:sz w:val="32"/>
            <w:highlight w:val="none"/>
            <w:shd w:val="clear" w:color="auto" w:fill="FFFFFF"/>
          </w:rPr>
          <w:t>上</w:t>
        </w:r>
      </w:ins>
      <w:ins w:id="1066" w:author="杨薇" w:date="2025-02-07T17:08:00Z">
        <w:r>
          <w:rPr>
            <w:rFonts w:ascii="Times New Roman" w:hAnsi="Times New Roman" w:eastAsia="仿宋_GB2312" w:cs="Times New Roman"/>
            <w:sz w:val="32"/>
            <w:highlight w:val="none"/>
            <w:shd w:val="clear" w:color="auto" w:fill="FFFFFF"/>
          </w:rPr>
          <w:t>年预算持平。</w:t>
        </w:r>
      </w:ins>
      <w:ins w:id="1067" w:author="杨秋霞" w:date="2024-01-30T15:28:00Z">
        <w:del w:id="1068" w:author="杨薇" w:date="2025-02-07T17:08:00Z">
          <w:r>
            <w:rPr>
              <w:rFonts w:ascii="Times New Roman" w:hAnsi="Times New Roman" w:eastAsia="仿宋_GB2312" w:cs="Times New Roman"/>
              <w:sz w:val="32"/>
              <w:highlight w:val="none"/>
              <w:shd w:val="clear" w:color="auto" w:fill="FFFFFF"/>
            </w:rPr>
            <w:delText>，</w:delText>
          </w:r>
        </w:del>
      </w:ins>
      <w:ins w:id="1069" w:author="杨秋霞" w:date="2024-01-30T15:30:00Z">
        <w:del w:id="1070" w:author="杨薇" w:date="2025-02-07T17:08:00Z">
          <w:r>
            <w:rPr>
              <w:rFonts w:hint="default" w:ascii="Times New Roman" w:hAnsi="Times New Roman" w:eastAsia="仿宋_GB2312" w:cs="Times New Roman"/>
              <w:sz w:val="32"/>
              <w:szCs w:val="32"/>
              <w:highlight w:val="none"/>
            </w:rPr>
            <w:delText>比上年预算数</w:delText>
          </w:r>
        </w:del>
      </w:ins>
      <w:ins w:id="1071" w:author="杨秋霞" w:date="2024-01-30T15:30:00Z">
        <w:del w:id="1072" w:author="杨薇" w:date="2025-02-07T17:08:00Z">
          <w:r>
            <w:rPr>
              <w:rFonts w:hint="eastAsia" w:ascii="Times New Roman" w:hAnsi="Times New Roman" w:eastAsia="仿宋_GB2312" w:cs="Times New Roman"/>
              <w:sz w:val="32"/>
              <w:szCs w:val="32"/>
              <w:highlight w:val="none"/>
              <w:lang w:eastAsia="zh-CN"/>
            </w:rPr>
            <w:delText>减少</w:delText>
          </w:r>
        </w:del>
      </w:ins>
      <w:ins w:id="1073" w:author="杨秋霞" w:date="2024-01-30T15:30:00Z">
        <w:del w:id="1074" w:author="杨薇" w:date="2025-02-07T17:08:00Z">
          <w:r>
            <w:rPr>
              <w:rFonts w:hint="eastAsia" w:ascii="Times New Roman" w:hAnsi="Times New Roman" w:eastAsia="仿宋_GB2312" w:cs="Times New Roman"/>
              <w:sz w:val="32"/>
              <w:szCs w:val="32"/>
              <w:highlight w:val="none"/>
              <w:lang w:val="en-US" w:eastAsia="zh-CN"/>
            </w:rPr>
            <w:delText>1.65</w:delText>
          </w:r>
        </w:del>
      </w:ins>
      <w:ins w:id="1075" w:author="杨秋霞" w:date="2024-01-30T15:30:00Z">
        <w:del w:id="1076" w:author="杨薇" w:date="2025-02-07T17:08:00Z">
          <w:r>
            <w:rPr>
              <w:rFonts w:hint="default" w:ascii="Times New Roman" w:hAnsi="Times New Roman" w:eastAsia="仿宋_GB2312" w:cs="Times New Roman"/>
              <w:sz w:val="32"/>
              <w:szCs w:val="32"/>
              <w:highlight w:val="none"/>
            </w:rPr>
            <w:delText>万元</w:delText>
          </w:r>
        </w:del>
      </w:ins>
      <w:ins w:id="1077" w:author="杨秋霞" w:date="2024-01-30T11:10:00Z">
        <w:del w:id="1078" w:author="杨薇" w:date="2025-02-07T17:08:00Z">
          <w:r>
            <w:rPr>
              <w:rFonts w:hint="eastAsia" w:ascii="Times New Roman" w:hAnsi="Times New Roman" w:eastAsia="仿宋_GB2312" w:cs="Times New Roman"/>
              <w:sz w:val="32"/>
              <w:highlight w:val="none"/>
              <w:shd w:val="clear" w:color="auto" w:fill="FFFFFF"/>
            </w:rPr>
            <w:delText>。</w:delText>
          </w:r>
        </w:del>
      </w:ins>
      <w:ins w:id="1079" w:author="杨秋霞" w:date="2024-01-30T11:10:00Z">
        <w:r>
          <w:rPr>
            <w:rFonts w:hint="eastAsia" w:ascii="Times New Roman" w:hAnsi="Times New Roman" w:eastAsia="仿宋_GB2312" w:cs="Times New Roman"/>
            <w:color w:val="auto"/>
            <w:sz w:val="32"/>
            <w:highlight w:val="none"/>
            <w:shd w:val="clear" w:color="auto" w:fill="FFFFFF"/>
            <w:rPrChange w:id="1080" w:author="杨秋霞" w:date="2024-01-30T11:46:00Z">
              <w:rPr>
                <w:rFonts w:hint="eastAsia" w:ascii="Times New Roman" w:hAnsi="Times New Roman" w:eastAsia="仿宋_GB2312" w:cs="Times New Roman"/>
                <w:sz w:val="32"/>
                <w:highlight w:val="none"/>
                <w:shd w:val="clear" w:color="auto" w:fill="FFFFFF"/>
              </w:rPr>
            </w:rPrChange>
          </w:rPr>
          <w:t>公务车保有量</w:t>
        </w:r>
      </w:ins>
      <w:ins w:id="1081" w:author="杨秋霞" w:date="2024-01-30T11:46:00Z">
        <w:r>
          <w:rPr>
            <w:rFonts w:hint="eastAsia" w:ascii="仿宋_GB2312" w:hAnsi="黑体" w:eastAsia="仿宋_GB2312" w:cs="仿宋_GB2312"/>
            <w:color w:val="auto"/>
            <w:sz w:val="32"/>
            <w:szCs w:val="32"/>
            <w:highlight w:val="none"/>
            <w:lang w:val="en-US" w:eastAsia="zh-CN"/>
            <w:rPrChange w:id="1082" w:author="刘畅" w:date="2024-01-30T16:43:00Z">
              <w:rPr>
                <w:rFonts w:hint="eastAsia" w:ascii="仿宋_GB2312" w:hAnsi="黑体" w:eastAsia="仿宋_GB2312" w:cs="仿宋_GB2312"/>
                <w:color w:val="FF0000"/>
                <w:sz w:val="32"/>
                <w:szCs w:val="32"/>
                <w:highlight w:val="none"/>
                <w:lang w:val="en-US" w:eastAsia="zh-CN"/>
              </w:rPr>
            </w:rPrChange>
          </w:rPr>
          <w:t>4</w:t>
        </w:r>
      </w:ins>
      <w:ins w:id="1083" w:author="杨秋霞" w:date="2024-01-30T11:10:00Z">
        <w:r>
          <w:rPr>
            <w:rFonts w:hint="eastAsia" w:ascii="仿宋_GB2312" w:hAnsi="黑体" w:eastAsia="仿宋_GB2312" w:cs="仿宋_GB2312"/>
            <w:color w:val="auto"/>
            <w:sz w:val="32"/>
            <w:szCs w:val="32"/>
            <w:highlight w:val="none"/>
            <w:rPrChange w:id="1084" w:author="杨秋霞" w:date="2024-01-30T11:46:00Z">
              <w:rPr>
                <w:rFonts w:hint="eastAsia" w:ascii="仿宋_GB2312" w:hAnsi="黑体" w:eastAsia="仿宋_GB2312" w:cs="仿宋_GB2312"/>
                <w:sz w:val="32"/>
                <w:szCs w:val="32"/>
                <w:highlight w:val="none"/>
              </w:rPr>
            </w:rPrChange>
          </w:rPr>
          <w:t>辆，计划购置</w:t>
        </w:r>
      </w:ins>
      <w:ins w:id="1085" w:author="杨秋霞" w:date="2024-01-30T11:10:00Z">
        <w:r>
          <w:rPr>
            <w:rFonts w:hint="eastAsia" w:ascii="仿宋_GB2312" w:hAnsi="黑体" w:eastAsia="仿宋_GB2312" w:cs="仿宋_GB2312"/>
            <w:color w:val="auto"/>
            <w:sz w:val="32"/>
            <w:szCs w:val="32"/>
            <w:highlight w:val="none"/>
            <w:lang w:val="en-US" w:eastAsia="zh-CN"/>
            <w:rPrChange w:id="1086" w:author="杨秋霞" w:date="2024-01-30T11:46:00Z">
              <w:rPr>
                <w:rFonts w:hint="eastAsia" w:ascii="仿宋_GB2312" w:hAnsi="黑体" w:eastAsia="仿宋_GB2312" w:cs="仿宋_GB2312"/>
                <w:sz w:val="32"/>
                <w:szCs w:val="32"/>
                <w:highlight w:val="none"/>
                <w:lang w:val="en-US" w:eastAsia="zh-CN"/>
              </w:rPr>
            </w:rPrChange>
          </w:rPr>
          <w:t>0</w:t>
        </w:r>
      </w:ins>
      <w:ins w:id="1087" w:author="杨秋霞" w:date="2024-01-30T11:10:00Z">
        <w:r>
          <w:rPr>
            <w:rFonts w:hint="eastAsia" w:ascii="仿宋_GB2312" w:hAnsi="黑体" w:eastAsia="仿宋_GB2312" w:cs="仿宋_GB2312"/>
            <w:color w:val="auto"/>
            <w:sz w:val="32"/>
            <w:szCs w:val="32"/>
            <w:highlight w:val="none"/>
            <w:rPrChange w:id="1088" w:author="杨秋霞" w:date="2024-01-30T11:46:00Z">
              <w:rPr>
                <w:rFonts w:hint="eastAsia" w:ascii="仿宋_GB2312" w:hAnsi="黑体" w:eastAsia="仿宋_GB2312" w:cs="仿宋_GB2312"/>
                <w:sz w:val="32"/>
                <w:szCs w:val="32"/>
                <w:highlight w:val="none"/>
              </w:rPr>
            </w:rPrChange>
          </w:rPr>
          <w:t>辆</w:t>
        </w:r>
      </w:ins>
      <w:ins w:id="1089" w:author="杨秋霞" w:date="2024-01-30T11:10:00Z">
        <w:r>
          <w:rPr>
            <w:rFonts w:hint="eastAsia" w:ascii="Times New Roman" w:hAnsi="Times New Roman" w:eastAsia="仿宋_GB2312" w:cs="Times New Roman"/>
            <w:sz w:val="32"/>
            <w:highlight w:val="none"/>
            <w:shd w:val="clear" w:color="auto" w:fill="FFFFFF"/>
          </w:rPr>
          <w:t>；</w:t>
        </w:r>
      </w:ins>
      <w:ins w:id="1090" w:author="杨秋霞" w:date="2024-01-30T11:10:00Z">
        <w:r>
          <w:rPr>
            <w:rFonts w:ascii="仿宋_GB2312" w:hAnsi="黑体" w:eastAsia="仿宋_GB2312" w:cs="Times New Roman"/>
            <w:sz w:val="32"/>
            <w:szCs w:val="32"/>
            <w:highlight w:val="none"/>
          </w:rPr>
          <w:t>公务接待费</w:t>
        </w:r>
      </w:ins>
      <w:ins w:id="1091" w:author="杨秋霞" w:date="2024-01-30T11:10:00Z">
        <w:r>
          <w:rPr>
            <w:rFonts w:hint="eastAsia" w:ascii="仿宋_GB2312" w:hAnsi="黑体" w:eastAsia="仿宋_GB2312" w:cs="仿宋_GB2312"/>
            <w:sz w:val="32"/>
            <w:szCs w:val="32"/>
            <w:highlight w:val="none"/>
            <w:lang w:val="en-US" w:eastAsia="zh-CN"/>
          </w:rPr>
          <w:t>2</w:t>
        </w:r>
      </w:ins>
      <w:ins w:id="1092" w:author="杨秋霞" w:date="2024-01-30T11:10:00Z">
        <w:r>
          <w:rPr>
            <w:rFonts w:ascii="Times New Roman" w:hAnsi="Times New Roman" w:eastAsia="仿宋_GB2312" w:cs="Times New Roman"/>
            <w:sz w:val="32"/>
            <w:highlight w:val="none"/>
            <w:shd w:val="clear" w:color="auto" w:fill="FFFFFF"/>
          </w:rPr>
          <w:t>万元，与</w:t>
        </w:r>
      </w:ins>
      <w:ins w:id="1093" w:author="杨秋霞" w:date="2024-01-30T11:10:00Z">
        <w:r>
          <w:rPr>
            <w:rFonts w:hint="eastAsia" w:ascii="Times New Roman" w:hAnsi="Times New Roman" w:eastAsia="仿宋_GB2312" w:cs="Times New Roman"/>
            <w:sz w:val="32"/>
            <w:highlight w:val="none"/>
            <w:shd w:val="clear" w:color="auto" w:fill="FFFFFF"/>
          </w:rPr>
          <w:t>上</w:t>
        </w:r>
      </w:ins>
      <w:ins w:id="1094" w:author="杨秋霞" w:date="2024-01-30T11:10:00Z">
        <w:r>
          <w:rPr>
            <w:rFonts w:ascii="Times New Roman" w:hAnsi="Times New Roman" w:eastAsia="仿宋_GB2312" w:cs="Times New Roman"/>
            <w:sz w:val="32"/>
            <w:highlight w:val="none"/>
            <w:shd w:val="clear" w:color="auto" w:fill="FFFFFF"/>
          </w:rPr>
          <w:t>年预算持平</w:t>
        </w:r>
      </w:ins>
      <w:ins w:id="1095" w:author="杨秋霞" w:date="2024-01-30T11:10:00Z">
        <w:del w:id="1096" w:author="刘畅" w:date="2024-01-30T16:43:00Z">
          <w:r>
            <w:rPr>
              <w:rFonts w:hint="eastAsia" w:ascii="Times New Roman" w:hAnsi="Times New Roman" w:eastAsia="仿宋_GB2312" w:cs="Times New Roman"/>
              <w:sz w:val="32"/>
              <w:highlight w:val="none"/>
              <w:shd w:val="clear" w:color="auto" w:fill="FFFFFF"/>
            </w:rPr>
            <w:delText>，</w:delText>
          </w:r>
        </w:del>
      </w:ins>
      <w:ins w:id="1097" w:author="杨秋霞" w:date="2024-01-30T11:10:00Z">
        <w:del w:id="1098" w:author="刘畅" w:date="2024-01-30T16:43:00Z">
          <w:r>
            <w:rPr>
              <w:rFonts w:hint="eastAsia" w:ascii="Times New Roman" w:hAnsi="Times New Roman" w:eastAsia="仿宋_GB2312" w:cs="Times New Roman"/>
              <w:color w:val="FF0000"/>
              <w:sz w:val="32"/>
              <w:highlight w:val="none"/>
              <w:shd w:val="clear" w:color="auto" w:fill="FFFFFF"/>
              <w:rPrChange w:id="1099" w:author="杨秋霞" w:date="2024-01-30T11:12:00Z">
                <w:rPr>
                  <w:rFonts w:hint="eastAsia" w:ascii="Times New Roman" w:hAnsi="Times New Roman" w:eastAsia="仿宋_GB2312" w:cs="Times New Roman"/>
                  <w:sz w:val="32"/>
                  <w:highlight w:val="none"/>
                  <w:shd w:val="clear" w:color="auto" w:fill="FFFFFF"/>
                </w:rPr>
              </w:rPrChange>
            </w:rPr>
            <w:delText>计划接待</w:delText>
          </w:r>
        </w:del>
      </w:ins>
      <w:ins w:id="1100" w:author="杨秋霞" w:date="2024-01-30T11:10:00Z">
        <w:del w:id="1101" w:author="刘畅" w:date="2024-01-30T16:43:00Z">
          <w:r>
            <w:rPr>
              <w:rFonts w:hint="eastAsia" w:ascii="仿宋_GB2312" w:hAnsi="黑体" w:eastAsia="仿宋_GB2312" w:cs="仿宋_GB2312"/>
              <w:color w:val="FF0000"/>
              <w:sz w:val="32"/>
              <w:szCs w:val="32"/>
              <w:highlight w:val="none"/>
              <w:lang w:val="en-US" w:eastAsia="zh-CN"/>
              <w:rPrChange w:id="1102" w:author="杨秋霞" w:date="2024-01-30T11:12:00Z">
                <w:rPr>
                  <w:rFonts w:hint="eastAsia" w:ascii="仿宋_GB2312" w:hAnsi="黑体" w:eastAsia="仿宋_GB2312" w:cs="仿宋_GB2312"/>
                  <w:sz w:val="32"/>
                  <w:szCs w:val="32"/>
                  <w:highlight w:val="none"/>
                  <w:lang w:val="en-US" w:eastAsia="zh-CN"/>
                </w:rPr>
              </w:rPrChange>
            </w:rPr>
            <w:delText>7</w:delText>
          </w:r>
        </w:del>
      </w:ins>
      <w:ins w:id="1103" w:author="杨秋霞" w:date="2024-01-30T11:10:00Z">
        <w:del w:id="1104" w:author="刘畅" w:date="2024-01-30T16:43:00Z">
          <w:r>
            <w:rPr>
              <w:rFonts w:hint="eastAsia" w:ascii="仿宋_GB2312" w:hAnsi="黑体" w:eastAsia="仿宋_GB2312" w:cs="仿宋_GB2312"/>
              <w:color w:val="FF0000"/>
              <w:sz w:val="32"/>
              <w:szCs w:val="32"/>
              <w:highlight w:val="none"/>
              <w:rPrChange w:id="1105" w:author="杨秋霞" w:date="2024-01-30T11:12:00Z">
                <w:rPr>
                  <w:rFonts w:hint="eastAsia" w:ascii="仿宋_GB2312" w:hAnsi="黑体" w:eastAsia="仿宋_GB2312" w:cs="仿宋_GB2312"/>
                  <w:sz w:val="32"/>
                  <w:szCs w:val="32"/>
                  <w:highlight w:val="none"/>
                </w:rPr>
              </w:rPrChange>
            </w:rPr>
            <w:delText>批</w:delText>
          </w:r>
        </w:del>
      </w:ins>
      <w:ins w:id="1106" w:author="杨秋霞" w:date="2024-01-30T11:10:00Z">
        <w:del w:id="1107" w:author="刘畅" w:date="2024-01-30T16:43:00Z">
          <w:r>
            <w:rPr>
              <w:rFonts w:hint="eastAsia" w:ascii="仿宋_GB2312" w:hAnsi="黑体" w:eastAsia="仿宋_GB2312" w:cs="仿宋_GB2312"/>
              <w:color w:val="FF0000"/>
              <w:sz w:val="32"/>
              <w:szCs w:val="32"/>
              <w:highlight w:val="none"/>
              <w:lang w:val="en-US" w:eastAsia="zh-CN"/>
              <w:rPrChange w:id="1108" w:author="杨秋霞" w:date="2024-01-30T11:12:00Z">
                <w:rPr>
                  <w:rFonts w:hint="eastAsia" w:ascii="仿宋_GB2312" w:hAnsi="黑体" w:eastAsia="仿宋_GB2312" w:cs="仿宋_GB2312"/>
                  <w:sz w:val="32"/>
                  <w:szCs w:val="32"/>
                  <w:highlight w:val="none"/>
                  <w:lang w:val="en-US" w:eastAsia="zh-CN"/>
                </w:rPr>
              </w:rPrChange>
            </w:rPr>
            <w:delText>60</w:delText>
          </w:r>
        </w:del>
      </w:ins>
      <w:ins w:id="1109" w:author="杨秋霞" w:date="2024-01-30T11:10:00Z">
        <w:del w:id="1110" w:author="刘畅" w:date="2024-01-30T16:43:00Z">
          <w:r>
            <w:rPr>
              <w:rFonts w:hint="eastAsia" w:ascii="仿宋_GB2312" w:hAnsi="黑体" w:eastAsia="仿宋_GB2312" w:cs="仿宋_GB2312"/>
              <w:color w:val="FF0000"/>
              <w:sz w:val="32"/>
              <w:szCs w:val="32"/>
              <w:highlight w:val="none"/>
              <w:rPrChange w:id="1111" w:author="杨秋霞" w:date="2024-01-30T11:12:00Z">
                <w:rPr>
                  <w:rFonts w:hint="eastAsia" w:ascii="仿宋_GB2312" w:hAnsi="黑体" w:eastAsia="仿宋_GB2312" w:cs="仿宋_GB2312"/>
                  <w:sz w:val="32"/>
                  <w:szCs w:val="32"/>
                  <w:highlight w:val="none"/>
                </w:rPr>
              </w:rPrChange>
            </w:rPr>
            <w:delText>人</w:delText>
          </w:r>
        </w:del>
      </w:ins>
      <w:ins w:id="1112" w:author="杨秋霞" w:date="2024-01-30T11:10:00Z">
        <w:r>
          <w:rPr>
            <w:rFonts w:hint="eastAsia" w:ascii="Times New Roman" w:hAnsi="Times New Roman" w:eastAsia="仿宋_GB2312" w:cs="Times New Roman"/>
            <w:sz w:val="32"/>
            <w:highlight w:val="none"/>
            <w:shd w:val="clear" w:color="auto" w:fill="FFFFFF"/>
          </w:rPr>
          <w:t>。</w:t>
        </w:r>
      </w:ins>
    </w:p>
    <w:p>
      <w:pPr>
        <w:widowControl w:val="0"/>
        <w:wordWrap/>
        <w:adjustRightInd/>
        <w:snapToGrid/>
        <w:spacing w:before="0" w:after="0" w:line="240" w:lineRule="auto"/>
        <w:ind w:left="0" w:leftChars="0" w:right="0" w:firstLine="640" w:firstLineChars="200"/>
        <w:jc w:val="both"/>
        <w:textAlignment w:val="auto"/>
        <w:outlineLvl w:val="9"/>
        <w:rPr>
          <w:ins w:id="1113" w:author="杨秋霞" w:date="2024-01-30T11:10:00Z"/>
          <w:rFonts w:ascii="Times New Roman" w:hAnsi="Times New Roman" w:eastAsia="仿宋_GB2312" w:cs="Times New Roman"/>
          <w:sz w:val="32"/>
          <w:highlight w:val="none"/>
          <w:shd w:val="clear" w:color="auto" w:fill="FFFFFF"/>
        </w:rPr>
      </w:pPr>
      <w:ins w:id="1114" w:author="杨秋霞" w:date="2024-01-30T11:10:00Z">
        <w:r>
          <w:rPr>
            <w:rFonts w:hint="eastAsia" w:ascii="仿宋_GB2312" w:hAnsi="黑体" w:eastAsia="仿宋_GB2312"/>
            <w:sz w:val="32"/>
            <w:szCs w:val="32"/>
            <w:highlight w:val="none"/>
          </w:rPr>
          <w:t>（二）</w:t>
        </w:r>
      </w:ins>
      <w:ins w:id="1115" w:author="杨秋霞" w:date="2024-01-30T11:10:00Z">
        <w:r>
          <w:rPr>
            <w:rFonts w:hint="eastAsia" w:ascii="仿宋_GB2312" w:hAnsi="黑体" w:eastAsia="仿宋_GB2312"/>
            <w:sz w:val="32"/>
            <w:szCs w:val="32"/>
            <w:highlight w:val="none"/>
            <w:lang w:eastAsia="zh-CN"/>
          </w:rPr>
          <w:t>三亚市会计管理中心（三亚市财政国库支付局）</w:t>
        </w:r>
      </w:ins>
      <w:ins w:id="1116" w:author="杨秋霞" w:date="2024-01-30T11:10:00Z">
        <w:r>
          <w:rPr>
            <w:rFonts w:hint="eastAsia" w:ascii="仿宋_GB2312" w:hAnsi="黑体" w:eastAsia="仿宋_GB2312"/>
            <w:sz w:val="32"/>
            <w:szCs w:val="32"/>
            <w:highlight w:val="none"/>
            <w:lang w:val="en-US" w:eastAsia="zh-CN"/>
          </w:rPr>
          <w:t>202</w:t>
        </w:r>
      </w:ins>
      <w:ins w:id="1117" w:author="杨秋霞" w:date="2024-01-30T11:14:00Z">
        <w:del w:id="1118" w:author="杨薇" w:date="2025-02-07T17:08:00Z">
          <w:r>
            <w:rPr>
              <w:rFonts w:hint="eastAsia" w:ascii="仿宋_GB2312" w:hAnsi="黑体" w:eastAsia="仿宋_GB2312"/>
              <w:sz w:val="32"/>
              <w:szCs w:val="32"/>
              <w:highlight w:val="none"/>
              <w:lang w:val="en-US" w:eastAsia="zh-CN"/>
            </w:rPr>
            <w:delText>4</w:delText>
          </w:r>
        </w:del>
      </w:ins>
      <w:ins w:id="1119" w:author="杨薇" w:date="2025-02-07T17:08:00Z">
        <w:r>
          <w:rPr>
            <w:rFonts w:hint="eastAsia" w:ascii="仿宋_GB2312" w:hAnsi="黑体" w:eastAsia="仿宋_GB2312"/>
            <w:sz w:val="32"/>
            <w:szCs w:val="32"/>
            <w:highlight w:val="none"/>
            <w:lang w:val="en-US" w:eastAsia="zh-CN"/>
          </w:rPr>
          <w:t>5</w:t>
        </w:r>
      </w:ins>
      <w:ins w:id="1120" w:author="杨秋霞" w:date="2024-01-30T11:10:00Z">
        <w:r>
          <w:rPr>
            <w:rFonts w:hint="eastAsia" w:ascii="仿宋_GB2312" w:hAnsi="黑体" w:eastAsia="仿宋_GB2312"/>
            <w:sz w:val="32"/>
            <w:szCs w:val="32"/>
            <w:highlight w:val="none"/>
          </w:rPr>
          <w:t>年政府性基金预算“三公”经费预算数为</w:t>
        </w:r>
      </w:ins>
      <w:ins w:id="1121" w:author="杨秋霞" w:date="2024-01-30T11:10:00Z">
        <w:r>
          <w:rPr>
            <w:rFonts w:hint="eastAsia" w:ascii="仿宋_GB2312" w:hAnsi="黑体" w:eastAsia="仿宋_GB2312" w:cs="仿宋_GB2312"/>
            <w:sz w:val="32"/>
            <w:szCs w:val="32"/>
            <w:highlight w:val="none"/>
            <w:lang w:val="en-US" w:eastAsia="zh-CN"/>
          </w:rPr>
          <w:t>0</w:t>
        </w:r>
      </w:ins>
      <w:ins w:id="1122" w:author="杨秋霞" w:date="2024-01-30T11:10:00Z">
        <w:r>
          <w:rPr>
            <w:rFonts w:hint="eastAsia" w:ascii="仿宋_GB2312" w:hAnsi="黑体" w:eastAsia="仿宋_GB2312"/>
            <w:sz w:val="32"/>
            <w:szCs w:val="32"/>
            <w:highlight w:val="none"/>
          </w:rPr>
          <w:t>万元，</w:t>
        </w:r>
      </w:ins>
      <w:ins w:id="1123" w:author="杨秋霞" w:date="2024-01-30T11:10:00Z">
        <w:r>
          <w:rPr>
            <w:rFonts w:hint="default" w:ascii="Times New Roman" w:hAnsi="Times New Roman" w:eastAsia="仿宋_GB2312" w:cs="Times New Roman"/>
            <w:sz w:val="32"/>
            <w:highlight w:val="none"/>
            <w:shd w:val="clear" w:color="auto" w:fill="FFFFFF"/>
          </w:rPr>
          <w:t>与上年预算持平。</w:t>
        </w:r>
      </w:ins>
    </w:p>
    <w:p>
      <w:pPr>
        <w:ind w:firstLine="640" w:firstLineChars="200"/>
        <w:rPr>
          <w:del w:id="1124" w:author="杨秋霞" w:date="2024-01-30T11:10:00Z"/>
          <w:rFonts w:ascii="仿宋_GB2312" w:hAnsi="黑体" w:eastAsia="仿宋_GB2312" w:cs="Times New Roman"/>
          <w:sz w:val="32"/>
          <w:szCs w:val="32"/>
        </w:rPr>
      </w:pPr>
      <w:del w:id="1125" w:author="杨秋霞" w:date="2024-01-30T11:10:00Z">
        <w:r>
          <w:rPr>
            <w:rFonts w:hint="eastAsia" w:ascii="仿宋_GB2312" w:hAnsi="黑体" w:eastAsia="仿宋_GB2312"/>
            <w:sz w:val="32"/>
            <w:szCs w:val="32"/>
          </w:rPr>
          <w:delText>（一）</w:delText>
        </w:r>
      </w:del>
      <w:del w:id="1126" w:author="杨秋霞" w:date="2024-01-30T11:10:00Z">
        <w:r>
          <w:rPr>
            <w:rFonts w:hint="default" w:ascii="仿宋_GB2312" w:hAnsi="黑体" w:eastAsia="仿宋_GB2312" w:cs="仿宋_GB2312"/>
            <w:sz w:val="32"/>
            <w:szCs w:val="32"/>
            <w:lang w:val="en-US"/>
          </w:rPr>
          <w:delText>××</w:delText>
        </w:r>
      </w:del>
      <w:del w:id="1127" w:author="杨秋霞" w:date="2024-01-30T11:10:00Z">
        <w:r>
          <w:rPr>
            <w:rFonts w:hint="eastAsia" w:ascii="仿宋_GB2312" w:hAnsi="黑体" w:eastAsia="仿宋_GB2312"/>
            <w:sz w:val="32"/>
            <w:szCs w:val="32"/>
          </w:rPr>
          <w:delText>年一般公共预算“三公”经费预算数为</w:delText>
        </w:r>
      </w:del>
      <w:del w:id="1128" w:author="杨秋霞" w:date="2024-01-30T11:10:00Z">
        <w:r>
          <w:rPr>
            <w:rFonts w:hint="eastAsia" w:ascii="仿宋_GB2312" w:hAnsi="黑体" w:eastAsia="仿宋_GB2312" w:cs="仿宋_GB2312"/>
            <w:sz w:val="32"/>
            <w:szCs w:val="32"/>
          </w:rPr>
          <w:delText>××</w:delText>
        </w:r>
      </w:del>
      <w:del w:id="1129" w:author="杨秋霞" w:date="2024-01-30T11:10:00Z">
        <w:r>
          <w:rPr>
            <w:rFonts w:hint="eastAsia" w:ascii="仿宋_GB2312" w:hAnsi="黑体" w:eastAsia="仿宋_GB2312"/>
            <w:sz w:val="32"/>
            <w:szCs w:val="32"/>
          </w:rPr>
          <w:delText>万元，其中：</w:delText>
        </w:r>
      </w:del>
    </w:p>
    <w:p>
      <w:pPr>
        <w:ind w:firstLine="630"/>
        <w:rPr>
          <w:del w:id="1130" w:author="杨秋霞" w:date="2024-01-30T11:10:00Z"/>
          <w:rFonts w:ascii="Times New Roman" w:hAnsi="Times New Roman" w:eastAsia="仿宋_GB2312" w:cs="Times New Roman"/>
          <w:sz w:val="32"/>
          <w:shd w:val="clear" w:color="auto" w:fill="FFFFFF"/>
        </w:rPr>
      </w:pPr>
      <w:del w:id="1131" w:author="杨秋霞" w:date="2024-01-30T11:10:00Z">
        <w:r>
          <w:rPr>
            <w:rFonts w:ascii="Times New Roman" w:hAnsi="Times New Roman" w:eastAsia="仿宋_GB2312" w:cs="Times New Roman"/>
            <w:sz w:val="32"/>
            <w:shd w:val="clear" w:color="auto" w:fill="FFFFFF"/>
          </w:rPr>
          <w:delText>因公出国（境）经费</w:delText>
        </w:r>
      </w:del>
      <w:del w:id="1132" w:author="杨秋霞" w:date="2024-01-30T11:10:00Z">
        <w:r>
          <w:rPr>
            <w:rFonts w:hint="eastAsia" w:ascii="仿宋_GB2312" w:hAnsi="黑体" w:eastAsia="仿宋_GB2312" w:cs="仿宋_GB2312"/>
            <w:sz w:val="32"/>
            <w:szCs w:val="32"/>
          </w:rPr>
          <w:delText>××</w:delText>
        </w:r>
      </w:del>
      <w:del w:id="1133" w:author="杨秋霞" w:date="2024-01-30T11:10:00Z">
        <w:r>
          <w:rPr>
            <w:rFonts w:hint="eastAsia" w:ascii="仿宋_GB2312" w:hAnsi="黑体" w:eastAsia="仿宋_GB2312"/>
            <w:sz w:val="32"/>
            <w:szCs w:val="32"/>
          </w:rPr>
          <w:delText>万元</w:delText>
        </w:r>
      </w:del>
      <w:del w:id="1134" w:author="杨秋霞" w:date="2024-01-30T11:10:00Z">
        <w:r>
          <w:rPr>
            <w:rFonts w:ascii="Times New Roman" w:hAnsi="Times New Roman" w:eastAsia="仿宋_GB2312" w:cs="Times New Roman"/>
            <w:sz w:val="32"/>
            <w:shd w:val="clear" w:color="auto" w:fill="FFFFFF"/>
          </w:rPr>
          <w:delText>，与</w:delText>
        </w:r>
      </w:del>
      <w:del w:id="1135" w:author="杨秋霞" w:date="2024-01-30T11:10:00Z">
        <w:r>
          <w:rPr>
            <w:rFonts w:hint="eastAsia" w:ascii="Times New Roman" w:hAnsi="Times New Roman" w:eastAsia="仿宋_GB2312" w:cs="Times New Roman"/>
            <w:sz w:val="32"/>
            <w:shd w:val="clear" w:color="auto" w:fill="FFFFFF"/>
          </w:rPr>
          <w:delText>上</w:delText>
        </w:r>
      </w:del>
      <w:del w:id="1136" w:author="杨秋霞" w:date="2024-01-30T11:10:00Z">
        <w:r>
          <w:rPr>
            <w:rFonts w:ascii="Times New Roman" w:hAnsi="Times New Roman" w:eastAsia="仿宋_GB2312" w:cs="Times New Roman"/>
            <w:sz w:val="32"/>
            <w:shd w:val="clear" w:color="auto" w:fill="FFFFFF"/>
          </w:rPr>
          <w:delText>年预算持平/较</w:delText>
        </w:r>
      </w:del>
      <w:del w:id="1137" w:author="杨秋霞" w:date="2024-01-30T11:10:00Z">
        <w:r>
          <w:rPr>
            <w:rFonts w:hint="eastAsia" w:ascii="Times New Roman" w:hAnsi="Times New Roman" w:eastAsia="仿宋_GB2312" w:cs="Times New Roman"/>
            <w:sz w:val="32"/>
            <w:shd w:val="clear" w:color="auto" w:fill="FFFFFF"/>
          </w:rPr>
          <w:delText>上</w:delText>
        </w:r>
      </w:del>
      <w:del w:id="1138" w:author="杨秋霞" w:date="2024-01-30T11:10:00Z">
        <w:r>
          <w:rPr>
            <w:rFonts w:ascii="Times New Roman" w:hAnsi="Times New Roman" w:eastAsia="仿宋_GB2312" w:cs="Times New Roman"/>
            <w:sz w:val="32"/>
            <w:shd w:val="clear" w:color="auto" w:fill="FFFFFF"/>
          </w:rPr>
          <w:delText>年预算下降</w:delText>
        </w:r>
      </w:del>
      <w:del w:id="1139" w:author="杨秋霞" w:date="2024-01-30T11:10:00Z">
        <w:r>
          <w:rPr>
            <w:rFonts w:hint="eastAsia" w:ascii="仿宋_GB2312" w:hAnsi="黑体" w:eastAsia="仿宋_GB2312" w:cs="仿宋_GB2312"/>
            <w:sz w:val="32"/>
            <w:szCs w:val="32"/>
          </w:rPr>
          <w:delText>××</w:delText>
        </w:r>
      </w:del>
      <w:del w:id="1140" w:author="杨秋霞" w:date="2024-01-30T11:10:00Z">
        <w:r>
          <w:rPr>
            <w:rFonts w:ascii="Times New Roman" w:hAnsi="Times New Roman" w:eastAsia="仿宋_GB2312" w:cs="Times New Roman"/>
            <w:sz w:val="32"/>
            <w:shd w:val="clear" w:color="auto" w:fill="FFFFFF"/>
          </w:rPr>
          <w:delText>%/较</w:delText>
        </w:r>
      </w:del>
      <w:del w:id="1141" w:author="杨秋霞" w:date="2024-01-30T11:10:00Z">
        <w:r>
          <w:rPr>
            <w:rFonts w:hint="eastAsia" w:ascii="Times New Roman" w:hAnsi="Times New Roman" w:eastAsia="仿宋_GB2312" w:cs="Times New Roman"/>
            <w:sz w:val="32"/>
            <w:shd w:val="clear" w:color="auto" w:fill="FFFFFF"/>
          </w:rPr>
          <w:delText>上</w:delText>
        </w:r>
      </w:del>
      <w:del w:id="1142" w:author="杨秋霞" w:date="2024-01-30T11:10:00Z">
        <w:r>
          <w:rPr>
            <w:rFonts w:ascii="Times New Roman" w:hAnsi="Times New Roman" w:eastAsia="仿宋_GB2312" w:cs="Times New Roman"/>
            <w:sz w:val="32"/>
            <w:shd w:val="clear" w:color="auto" w:fill="FFFFFF"/>
          </w:rPr>
          <w:delText>年预算增长</w:delText>
        </w:r>
      </w:del>
      <w:del w:id="1143" w:author="杨秋霞" w:date="2024-01-30T11:10:00Z">
        <w:r>
          <w:rPr>
            <w:rFonts w:hint="eastAsia" w:ascii="仿宋_GB2312" w:hAnsi="黑体" w:eastAsia="仿宋_GB2312" w:cs="仿宋_GB2312"/>
            <w:sz w:val="32"/>
            <w:szCs w:val="32"/>
          </w:rPr>
          <w:delText>××</w:delText>
        </w:r>
      </w:del>
      <w:del w:id="1144" w:author="杨秋霞" w:date="2024-01-30T11:10:00Z">
        <w:r>
          <w:rPr>
            <w:rFonts w:ascii="Times New Roman" w:hAnsi="Times New Roman" w:eastAsia="仿宋_GB2312" w:cs="Times New Roman"/>
            <w:sz w:val="32"/>
            <w:shd w:val="clear" w:color="auto" w:fill="FFFFFF"/>
          </w:rPr>
          <w:delText>%。</w:delText>
        </w:r>
      </w:del>
      <w:del w:id="1145" w:author="杨秋霞" w:date="2024-01-30T11:10:00Z">
        <w:r>
          <w:rPr>
            <w:rFonts w:ascii="Times New Roman" w:hAnsi="Times New Roman" w:eastAsia="仿宋_GB2312" w:cs="Times New Roman"/>
            <w:sz w:val="32"/>
          </w:rPr>
          <w:delText>下降/增长的</w:delText>
        </w:r>
      </w:del>
      <w:del w:id="1146" w:author="杨秋霞" w:date="2024-01-30T11:10:00Z">
        <w:r>
          <w:rPr>
            <w:rFonts w:ascii="Times New Roman" w:hAnsi="Times New Roman" w:eastAsia="仿宋_GB2312" w:cs="Times New Roman"/>
            <w:sz w:val="32"/>
            <w:shd w:val="clear" w:color="auto" w:fill="FFFFFF"/>
          </w:rPr>
          <w:delText>主要原因包括：......</w:delText>
        </w:r>
      </w:del>
      <w:del w:id="1147" w:author="杨秋霞" w:date="2024-01-30T11:10:00Z">
        <w:r>
          <w:rPr>
            <w:rFonts w:hint="eastAsia" w:ascii="Times New Roman" w:hAnsi="Times New Roman" w:eastAsia="仿宋_GB2312" w:cs="Times New Roman"/>
            <w:sz w:val="32"/>
            <w:shd w:val="clear" w:color="auto" w:fill="FFFFFF"/>
          </w:rPr>
          <w:delText>。</w:delText>
        </w:r>
      </w:del>
      <w:del w:id="1148" w:author="杨秋霞" w:date="2024-01-30T11:10:00Z">
        <w:r>
          <w:rPr>
            <w:rFonts w:ascii="Times New Roman" w:hAnsi="Times New Roman" w:eastAsia="仿宋_GB2312" w:cs="Times New Roman"/>
            <w:sz w:val="32"/>
            <w:shd w:val="clear" w:color="auto" w:fill="FFFFFF"/>
          </w:rPr>
          <w:delText>根据×××（如外事部门等）安排的</w:delText>
        </w:r>
      </w:del>
      <w:del w:id="1149" w:author="杨秋霞" w:date="2024-01-30T11:10:00Z">
        <w:r>
          <w:rPr>
            <w:rFonts w:hint="eastAsia" w:ascii="仿宋_GB2312" w:hAnsi="黑体" w:eastAsia="仿宋_GB2312" w:cs="仿宋_GB2312"/>
            <w:sz w:val="32"/>
            <w:szCs w:val="32"/>
          </w:rPr>
          <w:delText>××</w:delText>
        </w:r>
      </w:del>
      <w:del w:id="1150" w:author="杨秋霞" w:date="2024-01-30T11:10:00Z">
        <w:r>
          <w:rPr>
            <w:rFonts w:ascii="Times New Roman" w:hAnsi="Times New Roman" w:eastAsia="仿宋_GB2312" w:cs="Times New Roman"/>
            <w:sz w:val="32"/>
            <w:shd w:val="clear" w:color="auto" w:fill="FFFFFF"/>
          </w:rPr>
          <w:delText>年出国计划，拟安排出国（境）</w:delText>
        </w:r>
      </w:del>
      <w:del w:id="1151" w:author="杨秋霞" w:date="2024-01-30T11:10:00Z">
        <w:r>
          <w:rPr>
            <w:rFonts w:hint="eastAsia" w:ascii="Times New Roman" w:hAnsi="Times New Roman" w:eastAsia="仿宋_GB2312" w:cs="Times New Roman"/>
            <w:sz w:val="32"/>
            <w:shd w:val="clear" w:color="auto" w:fill="FFFFFF"/>
          </w:rPr>
          <w:delText>团（</w:delText>
        </w:r>
      </w:del>
      <w:del w:id="1152" w:author="杨秋霞" w:date="2024-01-30T11:10:00Z">
        <w:r>
          <w:rPr>
            <w:rFonts w:ascii="Times New Roman" w:hAnsi="Times New Roman" w:eastAsia="仿宋_GB2312" w:cs="Times New Roman"/>
            <w:sz w:val="32"/>
            <w:shd w:val="clear" w:color="auto" w:fill="FFFFFF"/>
          </w:rPr>
          <w:delText>组</w:delText>
        </w:r>
      </w:del>
      <w:del w:id="1153" w:author="杨秋霞" w:date="2024-01-30T11:10:00Z">
        <w:r>
          <w:rPr>
            <w:rFonts w:hint="eastAsia" w:ascii="Times New Roman" w:hAnsi="Times New Roman" w:eastAsia="仿宋_GB2312" w:cs="Times New Roman"/>
            <w:sz w:val="32"/>
            <w:shd w:val="clear" w:color="auto" w:fill="FFFFFF"/>
          </w:rPr>
          <w:delText>）</w:delText>
        </w:r>
      </w:del>
      <w:del w:id="1154" w:author="杨秋霞" w:date="2024-01-30T11:10:00Z">
        <w:r>
          <w:rPr>
            <w:rFonts w:hint="eastAsia" w:ascii="仿宋_GB2312" w:hAnsi="黑体" w:eastAsia="仿宋_GB2312" w:cs="仿宋_GB2312"/>
            <w:sz w:val="32"/>
            <w:szCs w:val="32"/>
          </w:rPr>
          <w:delText>××</w:delText>
        </w:r>
      </w:del>
      <w:del w:id="1155" w:author="杨秋霞" w:date="2024-01-30T11:10:00Z">
        <w:r>
          <w:rPr>
            <w:rFonts w:ascii="Times New Roman" w:hAnsi="Times New Roman" w:eastAsia="仿宋_GB2312" w:cs="Times New Roman"/>
            <w:sz w:val="32"/>
            <w:shd w:val="clear" w:color="auto" w:fill="FFFFFF"/>
          </w:rPr>
          <w:delText>次，出国（境）</w:delText>
        </w:r>
      </w:del>
      <w:del w:id="1156" w:author="杨秋霞" w:date="2024-01-30T11:10:00Z">
        <w:r>
          <w:rPr>
            <w:rFonts w:hint="eastAsia" w:ascii="仿宋_GB2312" w:hAnsi="黑体" w:eastAsia="仿宋_GB2312" w:cs="仿宋_GB2312"/>
            <w:sz w:val="32"/>
            <w:szCs w:val="32"/>
          </w:rPr>
          <w:delText>××</w:delText>
        </w:r>
      </w:del>
      <w:del w:id="1157" w:author="杨秋霞" w:date="2024-01-30T11:10:00Z">
        <w:r>
          <w:rPr>
            <w:rFonts w:ascii="Times New Roman" w:hAnsi="Times New Roman" w:eastAsia="仿宋_GB2312" w:cs="Times New Roman"/>
            <w:sz w:val="32"/>
            <w:shd w:val="clear" w:color="auto" w:fill="FFFFFF"/>
          </w:rPr>
          <w:delText>人。出国（境）团组主要包括：1.×××团组：目的地为×××，人数为</w:delText>
        </w:r>
      </w:del>
      <w:del w:id="1158" w:author="杨秋霞" w:date="2024-01-30T11:10:00Z">
        <w:r>
          <w:rPr>
            <w:rFonts w:hint="eastAsia" w:ascii="仿宋_GB2312" w:hAnsi="黑体" w:eastAsia="仿宋_GB2312" w:cs="仿宋_GB2312"/>
            <w:sz w:val="32"/>
            <w:szCs w:val="32"/>
          </w:rPr>
          <w:delText>××</w:delText>
        </w:r>
      </w:del>
      <w:del w:id="1159" w:author="杨秋霞" w:date="2024-01-30T11:10:00Z">
        <w:r>
          <w:rPr>
            <w:rFonts w:ascii="Times New Roman" w:hAnsi="Times New Roman" w:eastAsia="仿宋_GB2312" w:cs="Times New Roman"/>
            <w:sz w:val="32"/>
            <w:shd w:val="clear" w:color="auto" w:fill="FFFFFF"/>
          </w:rPr>
          <w:delText>人，天数为</w:delText>
        </w:r>
      </w:del>
      <w:del w:id="1160" w:author="杨秋霞" w:date="2024-01-30T11:10:00Z">
        <w:r>
          <w:rPr>
            <w:rFonts w:hint="eastAsia" w:ascii="仿宋_GB2312" w:hAnsi="黑体" w:eastAsia="仿宋_GB2312" w:cs="仿宋_GB2312"/>
            <w:sz w:val="32"/>
            <w:szCs w:val="32"/>
          </w:rPr>
          <w:delText>××</w:delText>
        </w:r>
      </w:del>
      <w:del w:id="1161" w:author="杨秋霞" w:date="2024-01-30T11:10:00Z">
        <w:r>
          <w:rPr>
            <w:rFonts w:ascii="Times New Roman" w:hAnsi="Times New Roman" w:eastAsia="仿宋_GB2312" w:cs="Times New Roman"/>
            <w:sz w:val="32"/>
            <w:shd w:val="clear" w:color="auto" w:fill="FFFFFF"/>
          </w:rPr>
          <w:delText>天，主要任务为×××</w:delText>
        </w:r>
      </w:del>
      <w:del w:id="1162" w:author="杨秋霞" w:date="2024-01-30T11:10:00Z">
        <w:r>
          <w:rPr>
            <w:rFonts w:hint="eastAsia" w:ascii="Times New Roman" w:hAnsi="Times New Roman" w:eastAsia="仿宋_GB2312" w:cs="Times New Roman"/>
            <w:sz w:val="32"/>
            <w:shd w:val="clear" w:color="auto" w:fill="FFFFFF"/>
          </w:rPr>
          <w:delText>：</w:delText>
        </w:r>
      </w:del>
      <w:del w:id="1163" w:author="杨秋霞" w:date="2024-01-30T11:10:00Z">
        <w:r>
          <w:rPr>
            <w:rFonts w:ascii="Times New Roman" w:hAnsi="Times New Roman" w:eastAsia="仿宋_GB2312" w:cs="Times New Roman"/>
            <w:sz w:val="32"/>
            <w:shd w:val="clear" w:color="auto" w:fill="FFFFFF"/>
          </w:rPr>
          <w:delText>......</w:delText>
        </w:r>
      </w:del>
      <w:del w:id="1164" w:author="杨秋霞" w:date="2024-01-30T11:10:00Z">
        <w:r>
          <w:rPr>
            <w:rFonts w:hint="eastAsia" w:ascii="Times New Roman" w:hAnsi="Times New Roman" w:eastAsia="仿宋_GB2312" w:cs="Times New Roman"/>
            <w:sz w:val="32"/>
            <w:shd w:val="clear" w:color="auto" w:fill="FFFFFF"/>
          </w:rPr>
          <w:delText>；</w:delText>
        </w:r>
      </w:del>
      <w:del w:id="1165" w:author="杨秋霞" w:date="2024-01-30T11:10:00Z">
        <w:r>
          <w:rPr>
            <w:rFonts w:ascii="Times New Roman" w:hAnsi="Times New Roman" w:eastAsia="仿宋_GB2312" w:cs="Times New Roman"/>
            <w:sz w:val="32"/>
            <w:shd w:val="clear" w:color="auto" w:fill="FFFFFF"/>
          </w:rPr>
          <w:delText>公务用车购置及运行费</w:delText>
        </w:r>
      </w:del>
      <w:del w:id="1166" w:author="杨秋霞" w:date="2024-01-30T11:10:00Z">
        <w:r>
          <w:rPr>
            <w:rFonts w:hint="eastAsia" w:ascii="仿宋_GB2312" w:hAnsi="黑体" w:eastAsia="仿宋_GB2312" w:cs="仿宋_GB2312"/>
            <w:sz w:val="32"/>
            <w:szCs w:val="32"/>
          </w:rPr>
          <w:delText>××</w:delText>
        </w:r>
      </w:del>
      <w:del w:id="1167" w:author="杨秋霞" w:date="2024-01-30T11:10:00Z">
        <w:r>
          <w:rPr>
            <w:rFonts w:hint="eastAsia" w:ascii="仿宋_GB2312" w:hAnsi="黑体" w:eastAsia="仿宋_GB2312"/>
            <w:sz w:val="32"/>
            <w:szCs w:val="32"/>
          </w:rPr>
          <w:delText>万元（其中，</w:delText>
        </w:r>
      </w:del>
      <w:del w:id="1168" w:author="杨秋霞" w:date="2024-01-30T11:10:00Z">
        <w:r>
          <w:rPr>
            <w:rFonts w:ascii="Times New Roman" w:hAnsi="Times New Roman" w:eastAsia="仿宋_GB2312" w:cs="Times New Roman"/>
            <w:sz w:val="32"/>
            <w:shd w:val="clear" w:color="auto" w:fill="FFFFFF"/>
          </w:rPr>
          <w:delText>公务用车购置</w:delText>
        </w:r>
      </w:del>
      <w:del w:id="1169" w:author="杨秋霞" w:date="2024-01-30T11:10:00Z">
        <w:r>
          <w:rPr>
            <w:rFonts w:hint="eastAsia" w:ascii="Times New Roman" w:hAnsi="Times New Roman" w:eastAsia="仿宋_GB2312" w:cs="Times New Roman"/>
            <w:sz w:val="32"/>
            <w:shd w:val="clear" w:color="auto" w:fill="FFFFFF"/>
          </w:rPr>
          <w:delText>费</w:delText>
        </w:r>
      </w:del>
      <w:del w:id="1170" w:author="杨秋霞" w:date="2024-01-30T11:10:00Z">
        <w:r>
          <w:rPr>
            <w:rFonts w:hint="eastAsia" w:ascii="仿宋_GB2312" w:hAnsi="黑体" w:eastAsia="仿宋_GB2312" w:cs="仿宋_GB2312"/>
            <w:sz w:val="32"/>
            <w:szCs w:val="32"/>
          </w:rPr>
          <w:delText>××</w:delText>
        </w:r>
      </w:del>
      <w:del w:id="1171" w:author="杨秋霞" w:date="2024-01-30T11:10:00Z">
        <w:r>
          <w:rPr>
            <w:rFonts w:hint="eastAsia" w:ascii="仿宋_GB2312" w:hAnsi="黑体" w:eastAsia="仿宋_GB2312"/>
            <w:sz w:val="32"/>
            <w:szCs w:val="32"/>
          </w:rPr>
          <w:delText>万元</w:delText>
        </w:r>
      </w:del>
      <w:del w:id="1172" w:author="杨秋霞" w:date="2024-01-30T11:10:00Z">
        <w:r>
          <w:rPr>
            <w:rFonts w:hint="eastAsia" w:ascii="Times New Roman" w:hAnsi="Times New Roman" w:eastAsia="仿宋_GB2312" w:cs="Times New Roman"/>
            <w:sz w:val="32"/>
            <w:shd w:val="clear" w:color="auto" w:fill="FFFFFF"/>
          </w:rPr>
          <w:delText>，公务用车</w:delText>
        </w:r>
      </w:del>
      <w:del w:id="1173" w:author="杨秋霞" w:date="2024-01-30T11:10:00Z">
        <w:r>
          <w:rPr>
            <w:rFonts w:ascii="Times New Roman" w:hAnsi="Times New Roman" w:eastAsia="仿宋_GB2312" w:cs="Times New Roman"/>
            <w:sz w:val="32"/>
            <w:shd w:val="clear" w:color="auto" w:fill="FFFFFF"/>
          </w:rPr>
          <w:delText>运行</w:delText>
        </w:r>
      </w:del>
      <w:del w:id="1174" w:author="杨秋霞" w:date="2024-01-30T11:10:00Z">
        <w:r>
          <w:rPr>
            <w:rFonts w:hint="eastAsia" w:ascii="Times New Roman" w:hAnsi="Times New Roman" w:eastAsia="仿宋_GB2312" w:cs="Times New Roman"/>
            <w:sz w:val="32"/>
            <w:shd w:val="clear" w:color="auto" w:fill="FFFFFF"/>
            <w:lang w:eastAsia="zh-CN"/>
          </w:rPr>
          <w:delText>维护</w:delText>
        </w:r>
      </w:del>
      <w:del w:id="1175" w:author="杨秋霞" w:date="2024-01-30T11:10:00Z">
        <w:r>
          <w:rPr>
            <w:rFonts w:ascii="Times New Roman" w:hAnsi="Times New Roman" w:eastAsia="仿宋_GB2312" w:cs="Times New Roman"/>
            <w:sz w:val="32"/>
            <w:shd w:val="clear" w:color="auto" w:fill="FFFFFF"/>
          </w:rPr>
          <w:delText>费</w:delText>
        </w:r>
      </w:del>
      <w:del w:id="1176" w:author="杨秋霞" w:date="2024-01-30T11:10:00Z">
        <w:r>
          <w:rPr>
            <w:rFonts w:hint="eastAsia" w:ascii="仿宋_GB2312" w:hAnsi="黑体" w:eastAsia="仿宋_GB2312" w:cs="仿宋_GB2312"/>
            <w:sz w:val="32"/>
            <w:szCs w:val="32"/>
          </w:rPr>
          <w:delText>××</w:delText>
        </w:r>
      </w:del>
      <w:del w:id="1177" w:author="杨秋霞" w:date="2024-01-30T11:10:00Z">
        <w:r>
          <w:rPr>
            <w:rFonts w:hint="eastAsia" w:ascii="仿宋_GB2312" w:hAnsi="黑体" w:eastAsia="仿宋_GB2312"/>
            <w:sz w:val="32"/>
            <w:szCs w:val="32"/>
          </w:rPr>
          <w:delText>万元）</w:delText>
        </w:r>
      </w:del>
      <w:del w:id="1178" w:author="杨秋霞" w:date="2024-01-30T11:10:00Z">
        <w:r>
          <w:rPr>
            <w:rFonts w:ascii="Times New Roman" w:hAnsi="Times New Roman" w:eastAsia="仿宋_GB2312" w:cs="Times New Roman"/>
            <w:sz w:val="32"/>
            <w:shd w:val="clear" w:color="auto" w:fill="FFFFFF"/>
          </w:rPr>
          <w:delText>，与</w:delText>
        </w:r>
      </w:del>
      <w:del w:id="1179" w:author="杨秋霞" w:date="2024-01-30T11:10:00Z">
        <w:r>
          <w:rPr>
            <w:rFonts w:hint="eastAsia" w:ascii="Times New Roman" w:hAnsi="Times New Roman" w:eastAsia="仿宋_GB2312" w:cs="Times New Roman"/>
            <w:sz w:val="32"/>
            <w:shd w:val="clear" w:color="auto" w:fill="FFFFFF"/>
          </w:rPr>
          <w:delText>上</w:delText>
        </w:r>
      </w:del>
      <w:del w:id="1180" w:author="杨秋霞" w:date="2024-01-30T11:10:00Z">
        <w:r>
          <w:rPr>
            <w:rFonts w:ascii="Times New Roman" w:hAnsi="Times New Roman" w:eastAsia="仿宋_GB2312" w:cs="Times New Roman"/>
            <w:sz w:val="32"/>
            <w:shd w:val="clear" w:color="auto" w:fill="FFFFFF"/>
          </w:rPr>
          <w:delText>年预算持平/较</w:delText>
        </w:r>
      </w:del>
      <w:del w:id="1181" w:author="杨秋霞" w:date="2024-01-30T11:10:00Z">
        <w:r>
          <w:rPr>
            <w:rFonts w:hint="eastAsia" w:ascii="Times New Roman" w:hAnsi="Times New Roman" w:eastAsia="仿宋_GB2312" w:cs="Times New Roman"/>
            <w:sz w:val="32"/>
            <w:shd w:val="clear" w:color="auto" w:fill="FFFFFF"/>
          </w:rPr>
          <w:delText>上</w:delText>
        </w:r>
      </w:del>
      <w:del w:id="1182" w:author="杨秋霞" w:date="2024-01-30T11:10:00Z">
        <w:r>
          <w:rPr>
            <w:rFonts w:ascii="Times New Roman" w:hAnsi="Times New Roman" w:eastAsia="仿宋_GB2312" w:cs="Times New Roman"/>
            <w:sz w:val="32"/>
            <w:shd w:val="clear" w:color="auto" w:fill="FFFFFF"/>
          </w:rPr>
          <w:delText>年预算下降</w:delText>
        </w:r>
      </w:del>
      <w:del w:id="1183" w:author="杨秋霞" w:date="2024-01-30T11:10:00Z">
        <w:r>
          <w:rPr>
            <w:rFonts w:hint="eastAsia" w:ascii="仿宋_GB2312" w:hAnsi="黑体" w:eastAsia="仿宋_GB2312" w:cs="仿宋_GB2312"/>
            <w:sz w:val="32"/>
            <w:szCs w:val="32"/>
          </w:rPr>
          <w:delText>××</w:delText>
        </w:r>
      </w:del>
      <w:del w:id="1184" w:author="杨秋霞" w:date="2024-01-30T11:10:00Z">
        <w:r>
          <w:rPr>
            <w:rFonts w:ascii="Times New Roman" w:hAnsi="Times New Roman" w:eastAsia="仿宋_GB2312" w:cs="Times New Roman"/>
            <w:sz w:val="32"/>
            <w:shd w:val="clear" w:color="auto" w:fill="FFFFFF"/>
          </w:rPr>
          <w:delText>%/较</w:delText>
        </w:r>
      </w:del>
      <w:del w:id="1185" w:author="杨秋霞" w:date="2024-01-30T11:10:00Z">
        <w:r>
          <w:rPr>
            <w:rFonts w:hint="eastAsia" w:ascii="Times New Roman" w:hAnsi="Times New Roman" w:eastAsia="仿宋_GB2312" w:cs="Times New Roman"/>
            <w:sz w:val="32"/>
            <w:shd w:val="clear" w:color="auto" w:fill="FFFFFF"/>
          </w:rPr>
          <w:delText>上</w:delText>
        </w:r>
      </w:del>
      <w:del w:id="1186" w:author="杨秋霞" w:date="2024-01-30T11:10:00Z">
        <w:r>
          <w:rPr>
            <w:rFonts w:ascii="Times New Roman" w:hAnsi="Times New Roman" w:eastAsia="仿宋_GB2312" w:cs="Times New Roman"/>
            <w:sz w:val="32"/>
            <w:shd w:val="clear" w:color="auto" w:fill="FFFFFF"/>
          </w:rPr>
          <w:delText>年预算增长</w:delText>
        </w:r>
      </w:del>
      <w:del w:id="1187" w:author="杨秋霞" w:date="2024-01-30T11:10:00Z">
        <w:r>
          <w:rPr>
            <w:rFonts w:hint="eastAsia" w:ascii="仿宋_GB2312" w:hAnsi="黑体" w:eastAsia="仿宋_GB2312" w:cs="仿宋_GB2312"/>
            <w:sz w:val="32"/>
            <w:szCs w:val="32"/>
          </w:rPr>
          <w:delText>××</w:delText>
        </w:r>
      </w:del>
      <w:del w:id="1188" w:author="杨秋霞" w:date="2024-01-30T11:10:00Z">
        <w:r>
          <w:rPr>
            <w:rFonts w:ascii="Times New Roman" w:hAnsi="Times New Roman" w:eastAsia="仿宋_GB2312" w:cs="Times New Roman"/>
            <w:sz w:val="32"/>
            <w:shd w:val="clear" w:color="auto" w:fill="FFFFFF"/>
          </w:rPr>
          <w:delText>%。</w:delText>
        </w:r>
      </w:del>
      <w:del w:id="1189" w:author="杨秋霞" w:date="2024-01-30T11:10:00Z">
        <w:r>
          <w:rPr>
            <w:rFonts w:ascii="Times New Roman" w:hAnsi="Times New Roman" w:eastAsia="仿宋_GB2312" w:cs="Times New Roman"/>
            <w:sz w:val="32"/>
          </w:rPr>
          <w:delText>下降/增长的</w:delText>
        </w:r>
      </w:del>
      <w:del w:id="1190" w:author="杨秋霞" w:date="2024-01-30T11:10:00Z">
        <w:r>
          <w:rPr>
            <w:rFonts w:ascii="Times New Roman" w:hAnsi="Times New Roman" w:eastAsia="仿宋_GB2312" w:cs="Times New Roman"/>
            <w:sz w:val="32"/>
            <w:shd w:val="clear" w:color="auto" w:fill="FFFFFF"/>
          </w:rPr>
          <w:delText>主要原因包括：......</w:delText>
        </w:r>
      </w:del>
      <w:del w:id="1191" w:author="杨秋霞" w:date="2024-01-30T11:10:00Z">
        <w:r>
          <w:rPr>
            <w:rFonts w:hint="eastAsia" w:ascii="Times New Roman" w:hAnsi="Times New Roman" w:eastAsia="仿宋_GB2312" w:cs="Times New Roman"/>
            <w:sz w:val="32"/>
            <w:shd w:val="clear" w:color="auto" w:fill="FFFFFF"/>
          </w:rPr>
          <w:delText>。公务车保有量</w:delText>
        </w:r>
      </w:del>
      <w:del w:id="1192" w:author="杨秋霞" w:date="2024-01-30T11:10:00Z">
        <w:r>
          <w:rPr>
            <w:rFonts w:hint="eastAsia" w:ascii="仿宋_GB2312" w:hAnsi="黑体" w:eastAsia="仿宋_GB2312" w:cs="仿宋_GB2312"/>
            <w:sz w:val="32"/>
            <w:szCs w:val="32"/>
          </w:rPr>
          <w:delText>××辆，计划购置××辆</w:delText>
        </w:r>
      </w:del>
      <w:del w:id="1193" w:author="杨秋霞" w:date="2024-01-30T11:10:00Z">
        <w:r>
          <w:rPr>
            <w:rFonts w:hint="eastAsia" w:ascii="Times New Roman" w:hAnsi="Times New Roman" w:eastAsia="仿宋_GB2312" w:cs="Times New Roman"/>
            <w:sz w:val="32"/>
            <w:shd w:val="clear" w:color="auto" w:fill="FFFFFF"/>
          </w:rPr>
          <w:delText>；</w:delText>
        </w:r>
      </w:del>
      <w:del w:id="1194" w:author="杨秋霞" w:date="2024-01-30T11:10:00Z">
        <w:r>
          <w:rPr>
            <w:rFonts w:ascii="仿宋_GB2312" w:hAnsi="黑体" w:eastAsia="仿宋_GB2312" w:cs="Times New Roman"/>
            <w:sz w:val="32"/>
            <w:szCs w:val="32"/>
          </w:rPr>
          <w:delText>公务接待费</w:delText>
        </w:r>
      </w:del>
      <w:del w:id="1195" w:author="杨秋霞" w:date="2024-01-30T11:10:00Z">
        <w:r>
          <w:rPr>
            <w:rFonts w:hint="eastAsia" w:ascii="仿宋_GB2312" w:hAnsi="黑体" w:eastAsia="仿宋_GB2312" w:cs="仿宋_GB2312"/>
            <w:sz w:val="32"/>
            <w:szCs w:val="32"/>
          </w:rPr>
          <w:delText>××</w:delText>
        </w:r>
      </w:del>
      <w:del w:id="1196" w:author="杨秋霞" w:date="2024-01-30T11:10:00Z">
        <w:r>
          <w:rPr>
            <w:rFonts w:ascii="Times New Roman" w:hAnsi="Times New Roman" w:eastAsia="仿宋_GB2312" w:cs="Times New Roman"/>
            <w:sz w:val="32"/>
            <w:shd w:val="clear" w:color="auto" w:fill="FFFFFF"/>
          </w:rPr>
          <w:delText>万元，与</w:delText>
        </w:r>
      </w:del>
      <w:del w:id="1197" w:author="杨秋霞" w:date="2024-01-30T11:10:00Z">
        <w:r>
          <w:rPr>
            <w:rFonts w:hint="eastAsia" w:ascii="Times New Roman" w:hAnsi="Times New Roman" w:eastAsia="仿宋_GB2312" w:cs="Times New Roman"/>
            <w:sz w:val="32"/>
            <w:shd w:val="clear" w:color="auto" w:fill="FFFFFF"/>
          </w:rPr>
          <w:delText>上</w:delText>
        </w:r>
      </w:del>
      <w:del w:id="1198" w:author="杨秋霞" w:date="2024-01-30T11:10:00Z">
        <w:r>
          <w:rPr>
            <w:rFonts w:ascii="Times New Roman" w:hAnsi="Times New Roman" w:eastAsia="仿宋_GB2312" w:cs="Times New Roman"/>
            <w:sz w:val="32"/>
            <w:shd w:val="clear" w:color="auto" w:fill="FFFFFF"/>
          </w:rPr>
          <w:delText>年预算持平/较</w:delText>
        </w:r>
      </w:del>
      <w:del w:id="1199" w:author="杨秋霞" w:date="2024-01-30T11:10:00Z">
        <w:r>
          <w:rPr>
            <w:rFonts w:hint="eastAsia" w:ascii="Times New Roman" w:hAnsi="Times New Roman" w:eastAsia="仿宋_GB2312" w:cs="Times New Roman"/>
            <w:sz w:val="32"/>
            <w:shd w:val="clear" w:color="auto" w:fill="FFFFFF"/>
          </w:rPr>
          <w:delText>上</w:delText>
        </w:r>
      </w:del>
      <w:del w:id="1200" w:author="杨秋霞" w:date="2024-01-30T11:10:00Z">
        <w:r>
          <w:rPr>
            <w:rFonts w:ascii="Times New Roman" w:hAnsi="Times New Roman" w:eastAsia="仿宋_GB2312" w:cs="Times New Roman"/>
            <w:sz w:val="32"/>
            <w:shd w:val="clear" w:color="auto" w:fill="FFFFFF"/>
          </w:rPr>
          <w:delText>年预算下降</w:delText>
        </w:r>
      </w:del>
      <w:del w:id="1201" w:author="杨秋霞" w:date="2024-01-30T11:10:00Z">
        <w:r>
          <w:rPr>
            <w:rFonts w:hint="eastAsia" w:ascii="仿宋_GB2312" w:hAnsi="黑体" w:eastAsia="仿宋_GB2312" w:cs="仿宋_GB2312"/>
            <w:sz w:val="32"/>
            <w:szCs w:val="32"/>
          </w:rPr>
          <w:delText>××</w:delText>
        </w:r>
      </w:del>
      <w:del w:id="1202" w:author="杨秋霞" w:date="2024-01-30T11:10:00Z">
        <w:r>
          <w:rPr>
            <w:rFonts w:ascii="Times New Roman" w:hAnsi="Times New Roman" w:eastAsia="仿宋_GB2312" w:cs="Times New Roman"/>
            <w:sz w:val="32"/>
            <w:shd w:val="clear" w:color="auto" w:fill="FFFFFF"/>
          </w:rPr>
          <w:delText>%/较</w:delText>
        </w:r>
      </w:del>
      <w:del w:id="1203" w:author="杨秋霞" w:date="2024-01-30T11:10:00Z">
        <w:r>
          <w:rPr>
            <w:rFonts w:hint="eastAsia" w:ascii="Times New Roman" w:hAnsi="Times New Roman" w:eastAsia="仿宋_GB2312" w:cs="Times New Roman"/>
            <w:sz w:val="32"/>
            <w:shd w:val="clear" w:color="auto" w:fill="FFFFFF"/>
          </w:rPr>
          <w:delText>上</w:delText>
        </w:r>
      </w:del>
      <w:del w:id="1204" w:author="杨秋霞" w:date="2024-01-30T11:10:00Z">
        <w:r>
          <w:rPr>
            <w:rFonts w:ascii="Times New Roman" w:hAnsi="Times New Roman" w:eastAsia="仿宋_GB2312" w:cs="Times New Roman"/>
            <w:sz w:val="32"/>
            <w:shd w:val="clear" w:color="auto" w:fill="FFFFFF"/>
          </w:rPr>
          <w:delText>年预算增长</w:delText>
        </w:r>
      </w:del>
      <w:del w:id="1205" w:author="杨秋霞" w:date="2024-01-30T11:10:00Z">
        <w:r>
          <w:rPr>
            <w:rFonts w:hint="eastAsia" w:ascii="仿宋_GB2312" w:hAnsi="黑体" w:eastAsia="仿宋_GB2312" w:cs="仿宋_GB2312"/>
            <w:sz w:val="32"/>
            <w:szCs w:val="32"/>
          </w:rPr>
          <w:delText>××</w:delText>
        </w:r>
      </w:del>
      <w:del w:id="1206" w:author="杨秋霞" w:date="2024-01-30T11:10:00Z">
        <w:r>
          <w:rPr>
            <w:rFonts w:ascii="Times New Roman" w:hAnsi="Times New Roman" w:eastAsia="仿宋_GB2312" w:cs="Times New Roman"/>
            <w:sz w:val="32"/>
            <w:shd w:val="clear" w:color="auto" w:fill="FFFFFF"/>
          </w:rPr>
          <w:delText>%。</w:delText>
        </w:r>
      </w:del>
      <w:del w:id="1207" w:author="杨秋霞" w:date="2024-01-30T11:10:00Z">
        <w:r>
          <w:rPr>
            <w:rFonts w:ascii="Times New Roman" w:hAnsi="Times New Roman" w:eastAsia="仿宋_GB2312" w:cs="Times New Roman"/>
            <w:sz w:val="32"/>
          </w:rPr>
          <w:delText>下降/增长的</w:delText>
        </w:r>
      </w:del>
      <w:del w:id="1208" w:author="杨秋霞" w:date="2024-01-30T11:10:00Z">
        <w:r>
          <w:rPr>
            <w:rFonts w:ascii="Times New Roman" w:hAnsi="Times New Roman" w:eastAsia="仿宋_GB2312" w:cs="Times New Roman"/>
            <w:sz w:val="32"/>
            <w:shd w:val="clear" w:color="auto" w:fill="FFFFFF"/>
          </w:rPr>
          <w:delText>主要原因包括：......</w:delText>
        </w:r>
      </w:del>
      <w:del w:id="1209" w:author="杨秋霞" w:date="2024-01-30T11:10:00Z">
        <w:r>
          <w:rPr>
            <w:rFonts w:hint="eastAsia" w:ascii="Times New Roman" w:hAnsi="Times New Roman" w:eastAsia="仿宋_GB2312" w:cs="Times New Roman"/>
            <w:sz w:val="32"/>
            <w:shd w:val="clear" w:color="auto" w:fill="FFFFFF"/>
          </w:rPr>
          <w:delText>，计划接待</w:delText>
        </w:r>
      </w:del>
      <w:del w:id="1210" w:author="杨秋霞" w:date="2024-01-30T11:10:00Z">
        <w:r>
          <w:rPr>
            <w:rFonts w:hint="eastAsia" w:ascii="仿宋_GB2312" w:hAnsi="黑体" w:eastAsia="仿宋_GB2312" w:cs="仿宋_GB2312"/>
            <w:sz w:val="32"/>
            <w:szCs w:val="32"/>
          </w:rPr>
          <w:delText>××批××人</w:delText>
        </w:r>
      </w:del>
      <w:del w:id="1211" w:author="杨秋霞" w:date="2024-01-30T11:10:00Z">
        <w:r>
          <w:rPr>
            <w:rFonts w:hint="eastAsia" w:ascii="Times New Roman" w:hAnsi="Times New Roman" w:eastAsia="仿宋_GB2312" w:cs="Times New Roman"/>
            <w:sz w:val="32"/>
            <w:shd w:val="clear" w:color="auto" w:fill="FFFFFF"/>
          </w:rPr>
          <w:delText>。</w:delText>
        </w:r>
      </w:del>
    </w:p>
    <w:p>
      <w:pPr>
        <w:ind w:firstLine="640" w:firstLineChars="200"/>
        <w:rPr>
          <w:del w:id="1212" w:author="杨秋霞" w:date="2024-01-30T11:10:00Z"/>
          <w:rFonts w:ascii="仿宋_GB2312" w:hAnsi="黑体" w:eastAsia="仿宋_GB2312" w:cs="Times New Roman"/>
          <w:sz w:val="32"/>
          <w:szCs w:val="32"/>
        </w:rPr>
      </w:pPr>
      <w:del w:id="1213" w:author="杨秋霞" w:date="2024-01-30T11:10:00Z">
        <w:r>
          <w:rPr>
            <w:rFonts w:hint="eastAsia" w:ascii="仿宋_GB2312" w:hAnsi="黑体" w:eastAsia="仿宋_GB2312"/>
            <w:sz w:val="32"/>
            <w:szCs w:val="32"/>
          </w:rPr>
          <w:delText>（二）××（部门或单位）</w:delText>
        </w:r>
      </w:del>
      <w:del w:id="1214" w:author="杨秋霞" w:date="2024-01-30T11:10:00Z">
        <w:r>
          <w:rPr>
            <w:rFonts w:hint="eastAsia" w:ascii="仿宋_GB2312" w:hAnsi="黑体" w:eastAsia="仿宋_GB2312" w:cs="仿宋_GB2312"/>
            <w:sz w:val="32"/>
            <w:szCs w:val="32"/>
          </w:rPr>
          <w:delText>××</w:delText>
        </w:r>
      </w:del>
      <w:del w:id="1215" w:author="杨秋霞" w:date="2024-01-30T11:10:00Z">
        <w:r>
          <w:rPr>
            <w:rFonts w:hint="eastAsia" w:ascii="仿宋_GB2312" w:hAnsi="黑体" w:eastAsia="仿宋_GB2312"/>
            <w:sz w:val="32"/>
            <w:szCs w:val="32"/>
          </w:rPr>
          <w:delText>年政府性基金预算“三公”经费预算数为</w:delText>
        </w:r>
      </w:del>
      <w:del w:id="1216" w:author="杨秋霞" w:date="2024-01-30T11:10:00Z">
        <w:r>
          <w:rPr>
            <w:rFonts w:hint="eastAsia" w:ascii="仿宋_GB2312" w:hAnsi="黑体" w:eastAsia="仿宋_GB2312" w:cs="仿宋_GB2312"/>
            <w:sz w:val="32"/>
            <w:szCs w:val="32"/>
          </w:rPr>
          <w:delText>××</w:delText>
        </w:r>
      </w:del>
      <w:del w:id="1217" w:author="杨秋霞" w:date="2024-01-30T11:10:00Z">
        <w:r>
          <w:rPr>
            <w:rFonts w:hint="eastAsia" w:ascii="仿宋_GB2312" w:hAnsi="黑体" w:eastAsia="仿宋_GB2312"/>
            <w:sz w:val="32"/>
            <w:szCs w:val="32"/>
          </w:rPr>
          <w:delText>万元，其中：</w:delText>
        </w:r>
      </w:del>
    </w:p>
    <w:p>
      <w:pPr>
        <w:rPr>
          <w:del w:id="1218" w:author="杨秋霞" w:date="2024-01-30T11:10:00Z"/>
          <w:rFonts w:ascii="Times New Roman" w:hAnsi="Times New Roman" w:eastAsia="仿宋_GB2312" w:cs="Times New Roman"/>
          <w:sz w:val="32"/>
          <w:shd w:val="clear" w:color="auto" w:fill="FFFFFF"/>
        </w:rPr>
      </w:pPr>
      <w:del w:id="1219" w:author="杨秋霞" w:date="2024-01-30T11:10:00Z">
        <w:r>
          <w:rPr>
            <w:rFonts w:ascii="Times New Roman" w:hAnsi="Times New Roman" w:eastAsia="仿宋_GB2312" w:cs="Times New Roman"/>
            <w:sz w:val="32"/>
            <w:shd w:val="clear" w:color="auto" w:fill="FFFFFF"/>
          </w:rPr>
          <w:delText xml:space="preserve">    因公出国（境）经费</w:delText>
        </w:r>
      </w:del>
      <w:del w:id="1220" w:author="杨秋霞" w:date="2024-01-30T11:10:00Z">
        <w:r>
          <w:rPr>
            <w:rFonts w:hint="eastAsia" w:ascii="仿宋_GB2312" w:hAnsi="黑体" w:eastAsia="仿宋_GB2312" w:cs="仿宋_GB2312"/>
            <w:sz w:val="32"/>
            <w:szCs w:val="32"/>
          </w:rPr>
          <w:delText>××</w:delText>
        </w:r>
      </w:del>
      <w:del w:id="1221" w:author="杨秋霞" w:date="2024-01-30T11:10:00Z">
        <w:r>
          <w:rPr>
            <w:rFonts w:hint="eastAsia" w:ascii="仿宋_GB2312" w:hAnsi="黑体" w:eastAsia="仿宋_GB2312"/>
            <w:sz w:val="32"/>
            <w:szCs w:val="32"/>
          </w:rPr>
          <w:delText>万元</w:delText>
        </w:r>
      </w:del>
      <w:del w:id="1222" w:author="杨秋霞" w:date="2024-01-30T11:10:00Z">
        <w:r>
          <w:rPr>
            <w:rFonts w:ascii="Times New Roman" w:hAnsi="Times New Roman" w:eastAsia="仿宋_GB2312" w:cs="Times New Roman"/>
            <w:sz w:val="32"/>
            <w:shd w:val="clear" w:color="auto" w:fill="FFFFFF"/>
          </w:rPr>
          <w:delText>，与</w:delText>
        </w:r>
      </w:del>
      <w:del w:id="1223" w:author="杨秋霞" w:date="2024-01-30T11:10:00Z">
        <w:r>
          <w:rPr>
            <w:rFonts w:hint="eastAsia" w:ascii="Times New Roman" w:hAnsi="Times New Roman" w:eastAsia="仿宋_GB2312" w:cs="Times New Roman"/>
            <w:sz w:val="32"/>
            <w:shd w:val="clear" w:color="auto" w:fill="FFFFFF"/>
          </w:rPr>
          <w:delText>上</w:delText>
        </w:r>
      </w:del>
      <w:del w:id="1224" w:author="杨秋霞" w:date="2024-01-30T11:10:00Z">
        <w:r>
          <w:rPr>
            <w:rFonts w:ascii="Times New Roman" w:hAnsi="Times New Roman" w:eastAsia="仿宋_GB2312" w:cs="Times New Roman"/>
            <w:sz w:val="32"/>
            <w:shd w:val="clear" w:color="auto" w:fill="FFFFFF"/>
          </w:rPr>
          <w:delText>年预算持平/较</w:delText>
        </w:r>
      </w:del>
      <w:del w:id="1225" w:author="杨秋霞" w:date="2024-01-30T11:10:00Z">
        <w:r>
          <w:rPr>
            <w:rFonts w:hint="eastAsia" w:ascii="Times New Roman" w:hAnsi="Times New Roman" w:eastAsia="仿宋_GB2312" w:cs="Times New Roman"/>
            <w:sz w:val="32"/>
            <w:shd w:val="clear" w:color="auto" w:fill="FFFFFF"/>
          </w:rPr>
          <w:delText>上</w:delText>
        </w:r>
      </w:del>
      <w:del w:id="1226" w:author="杨秋霞" w:date="2024-01-30T11:10:00Z">
        <w:r>
          <w:rPr>
            <w:rFonts w:ascii="Times New Roman" w:hAnsi="Times New Roman" w:eastAsia="仿宋_GB2312" w:cs="Times New Roman"/>
            <w:sz w:val="32"/>
            <w:shd w:val="clear" w:color="auto" w:fill="FFFFFF"/>
          </w:rPr>
          <w:delText>年预算下降</w:delText>
        </w:r>
      </w:del>
      <w:del w:id="1227" w:author="杨秋霞" w:date="2024-01-30T11:10:00Z">
        <w:r>
          <w:rPr>
            <w:rFonts w:hint="eastAsia" w:ascii="仿宋_GB2312" w:hAnsi="黑体" w:eastAsia="仿宋_GB2312" w:cs="仿宋_GB2312"/>
            <w:sz w:val="32"/>
            <w:szCs w:val="32"/>
          </w:rPr>
          <w:delText>××</w:delText>
        </w:r>
      </w:del>
      <w:del w:id="1228" w:author="杨秋霞" w:date="2024-01-30T11:10:00Z">
        <w:r>
          <w:rPr>
            <w:rFonts w:ascii="Times New Roman" w:hAnsi="Times New Roman" w:eastAsia="仿宋_GB2312" w:cs="Times New Roman"/>
            <w:sz w:val="32"/>
            <w:shd w:val="clear" w:color="auto" w:fill="FFFFFF"/>
          </w:rPr>
          <w:delText>%/较</w:delText>
        </w:r>
      </w:del>
      <w:del w:id="1229" w:author="杨秋霞" w:date="2024-01-30T11:10:00Z">
        <w:r>
          <w:rPr>
            <w:rFonts w:hint="eastAsia" w:ascii="Times New Roman" w:hAnsi="Times New Roman" w:eastAsia="仿宋_GB2312" w:cs="Times New Roman"/>
            <w:sz w:val="32"/>
            <w:shd w:val="clear" w:color="auto" w:fill="FFFFFF"/>
          </w:rPr>
          <w:delText>上</w:delText>
        </w:r>
      </w:del>
      <w:del w:id="1230" w:author="杨秋霞" w:date="2024-01-30T11:10:00Z">
        <w:r>
          <w:rPr>
            <w:rFonts w:ascii="Times New Roman" w:hAnsi="Times New Roman" w:eastAsia="仿宋_GB2312" w:cs="Times New Roman"/>
            <w:sz w:val="32"/>
            <w:shd w:val="clear" w:color="auto" w:fill="FFFFFF"/>
          </w:rPr>
          <w:delText>年预算增长</w:delText>
        </w:r>
      </w:del>
      <w:del w:id="1231" w:author="杨秋霞" w:date="2024-01-30T11:10:00Z">
        <w:r>
          <w:rPr>
            <w:rFonts w:hint="eastAsia" w:ascii="仿宋_GB2312" w:hAnsi="黑体" w:eastAsia="仿宋_GB2312" w:cs="仿宋_GB2312"/>
            <w:sz w:val="32"/>
            <w:szCs w:val="32"/>
          </w:rPr>
          <w:delText>××</w:delText>
        </w:r>
      </w:del>
      <w:del w:id="1232" w:author="杨秋霞" w:date="2024-01-30T11:10:00Z">
        <w:r>
          <w:rPr>
            <w:rFonts w:ascii="Times New Roman" w:hAnsi="Times New Roman" w:eastAsia="仿宋_GB2312" w:cs="Times New Roman"/>
            <w:sz w:val="32"/>
            <w:shd w:val="clear" w:color="auto" w:fill="FFFFFF"/>
          </w:rPr>
          <w:delText>%。</w:delText>
        </w:r>
      </w:del>
      <w:del w:id="1233" w:author="杨秋霞" w:date="2024-01-30T11:10:00Z">
        <w:r>
          <w:rPr>
            <w:rFonts w:ascii="Times New Roman" w:hAnsi="Times New Roman" w:eastAsia="仿宋_GB2312" w:cs="Times New Roman"/>
            <w:sz w:val="32"/>
          </w:rPr>
          <w:delText>下降/增长的</w:delText>
        </w:r>
      </w:del>
      <w:del w:id="1234" w:author="杨秋霞" w:date="2024-01-30T11:10:00Z">
        <w:r>
          <w:rPr>
            <w:rFonts w:ascii="Times New Roman" w:hAnsi="Times New Roman" w:eastAsia="仿宋_GB2312" w:cs="Times New Roman"/>
            <w:sz w:val="32"/>
            <w:shd w:val="clear" w:color="auto" w:fill="FFFFFF"/>
          </w:rPr>
          <w:delText>主要原因包括：......</w:delText>
        </w:r>
      </w:del>
      <w:del w:id="1235" w:author="杨秋霞" w:date="2024-01-30T11:10:00Z">
        <w:r>
          <w:rPr>
            <w:rFonts w:hint="eastAsia" w:ascii="Times New Roman" w:hAnsi="Times New Roman" w:eastAsia="仿宋_GB2312" w:cs="Times New Roman"/>
            <w:sz w:val="32"/>
            <w:shd w:val="clear" w:color="auto" w:fill="FFFFFF"/>
          </w:rPr>
          <w:delText>。</w:delText>
        </w:r>
      </w:del>
      <w:del w:id="1236" w:author="杨秋霞" w:date="2024-01-30T11:10:00Z">
        <w:r>
          <w:rPr>
            <w:rFonts w:ascii="Times New Roman" w:hAnsi="Times New Roman" w:eastAsia="仿宋_GB2312" w:cs="Times New Roman"/>
            <w:sz w:val="32"/>
            <w:shd w:val="clear" w:color="auto" w:fill="FFFFFF"/>
          </w:rPr>
          <w:delText>根据×××（如外事部门等）安排的</w:delText>
        </w:r>
      </w:del>
      <w:del w:id="1237" w:author="杨秋霞" w:date="2024-01-30T11:10:00Z">
        <w:r>
          <w:rPr>
            <w:rFonts w:hint="eastAsia" w:ascii="仿宋_GB2312" w:hAnsi="黑体" w:eastAsia="仿宋_GB2312" w:cs="仿宋_GB2312"/>
            <w:sz w:val="32"/>
            <w:szCs w:val="32"/>
          </w:rPr>
          <w:delText>××</w:delText>
        </w:r>
      </w:del>
      <w:del w:id="1238" w:author="杨秋霞" w:date="2024-01-30T11:10:00Z">
        <w:r>
          <w:rPr>
            <w:rFonts w:ascii="Times New Roman" w:hAnsi="Times New Roman" w:eastAsia="仿宋_GB2312" w:cs="Times New Roman"/>
            <w:sz w:val="32"/>
            <w:shd w:val="clear" w:color="auto" w:fill="FFFFFF"/>
          </w:rPr>
          <w:delText>年出国计划，拟安排出国（境）组</w:delText>
        </w:r>
      </w:del>
      <w:del w:id="1239" w:author="杨秋霞" w:date="2024-01-30T11:10:00Z">
        <w:r>
          <w:rPr>
            <w:rFonts w:hint="eastAsia" w:ascii="仿宋_GB2312" w:hAnsi="黑体" w:eastAsia="仿宋_GB2312" w:cs="仿宋_GB2312"/>
            <w:sz w:val="32"/>
            <w:szCs w:val="32"/>
          </w:rPr>
          <w:delText>××</w:delText>
        </w:r>
      </w:del>
      <w:del w:id="1240" w:author="杨秋霞" w:date="2024-01-30T11:10:00Z">
        <w:r>
          <w:rPr>
            <w:rFonts w:ascii="Times New Roman" w:hAnsi="Times New Roman" w:eastAsia="仿宋_GB2312" w:cs="Times New Roman"/>
            <w:sz w:val="32"/>
            <w:shd w:val="clear" w:color="auto" w:fill="FFFFFF"/>
          </w:rPr>
          <w:delText>次，出国（境）</w:delText>
        </w:r>
      </w:del>
      <w:del w:id="1241" w:author="杨秋霞" w:date="2024-01-30T11:10:00Z">
        <w:r>
          <w:rPr>
            <w:rFonts w:hint="eastAsia" w:ascii="仿宋_GB2312" w:hAnsi="黑体" w:eastAsia="仿宋_GB2312" w:cs="仿宋_GB2312"/>
            <w:sz w:val="32"/>
            <w:szCs w:val="32"/>
          </w:rPr>
          <w:delText>××</w:delText>
        </w:r>
      </w:del>
      <w:del w:id="1242" w:author="杨秋霞" w:date="2024-01-30T11:10:00Z">
        <w:r>
          <w:rPr>
            <w:rFonts w:ascii="Times New Roman" w:hAnsi="Times New Roman" w:eastAsia="仿宋_GB2312" w:cs="Times New Roman"/>
            <w:sz w:val="32"/>
            <w:shd w:val="clear" w:color="auto" w:fill="FFFFFF"/>
          </w:rPr>
          <w:delText>人。出国（境）团组主要包括：1.×××团组：目的地为×××，人数为</w:delText>
        </w:r>
      </w:del>
      <w:del w:id="1243" w:author="杨秋霞" w:date="2024-01-30T11:10:00Z">
        <w:r>
          <w:rPr>
            <w:rFonts w:hint="eastAsia" w:ascii="仿宋_GB2312" w:hAnsi="黑体" w:eastAsia="仿宋_GB2312" w:cs="仿宋_GB2312"/>
            <w:sz w:val="32"/>
            <w:szCs w:val="32"/>
          </w:rPr>
          <w:delText>××</w:delText>
        </w:r>
      </w:del>
      <w:del w:id="1244" w:author="杨秋霞" w:date="2024-01-30T11:10:00Z">
        <w:r>
          <w:rPr>
            <w:rFonts w:ascii="Times New Roman" w:hAnsi="Times New Roman" w:eastAsia="仿宋_GB2312" w:cs="Times New Roman"/>
            <w:sz w:val="32"/>
            <w:shd w:val="clear" w:color="auto" w:fill="FFFFFF"/>
          </w:rPr>
          <w:delText>人，天数为</w:delText>
        </w:r>
      </w:del>
      <w:del w:id="1245" w:author="杨秋霞" w:date="2024-01-30T11:10:00Z">
        <w:r>
          <w:rPr>
            <w:rFonts w:hint="eastAsia" w:ascii="仿宋_GB2312" w:hAnsi="黑体" w:eastAsia="仿宋_GB2312" w:cs="仿宋_GB2312"/>
            <w:sz w:val="32"/>
            <w:szCs w:val="32"/>
          </w:rPr>
          <w:delText>××</w:delText>
        </w:r>
      </w:del>
      <w:del w:id="1246" w:author="杨秋霞" w:date="2024-01-30T11:10:00Z">
        <w:r>
          <w:rPr>
            <w:rFonts w:ascii="Times New Roman" w:hAnsi="Times New Roman" w:eastAsia="仿宋_GB2312" w:cs="Times New Roman"/>
            <w:sz w:val="32"/>
            <w:shd w:val="clear" w:color="auto" w:fill="FFFFFF"/>
          </w:rPr>
          <w:delText>天，主要任务为×××；......公务用车购置及运行费</w:delText>
        </w:r>
      </w:del>
      <w:del w:id="1247" w:author="杨秋霞" w:date="2024-01-30T11:10:00Z">
        <w:r>
          <w:rPr>
            <w:rFonts w:hint="eastAsia" w:ascii="仿宋_GB2312" w:hAnsi="黑体" w:eastAsia="仿宋_GB2312" w:cs="仿宋_GB2312"/>
            <w:sz w:val="32"/>
            <w:szCs w:val="32"/>
          </w:rPr>
          <w:delText>××</w:delText>
        </w:r>
      </w:del>
      <w:del w:id="1248" w:author="杨秋霞" w:date="2024-01-30T11:10:00Z">
        <w:r>
          <w:rPr>
            <w:rFonts w:hint="eastAsia" w:ascii="仿宋_GB2312" w:hAnsi="黑体" w:eastAsia="仿宋_GB2312"/>
            <w:sz w:val="32"/>
            <w:szCs w:val="32"/>
          </w:rPr>
          <w:delText>万元（其中，</w:delText>
        </w:r>
      </w:del>
      <w:del w:id="1249" w:author="杨秋霞" w:date="2024-01-30T11:10:00Z">
        <w:r>
          <w:rPr>
            <w:rFonts w:ascii="Times New Roman" w:hAnsi="Times New Roman" w:eastAsia="仿宋_GB2312" w:cs="Times New Roman"/>
            <w:sz w:val="32"/>
            <w:shd w:val="clear" w:color="auto" w:fill="FFFFFF"/>
          </w:rPr>
          <w:delText>公务用车购置</w:delText>
        </w:r>
      </w:del>
      <w:del w:id="1250" w:author="杨秋霞" w:date="2024-01-30T11:10:00Z">
        <w:r>
          <w:rPr>
            <w:rFonts w:hint="eastAsia" w:ascii="Times New Roman" w:hAnsi="Times New Roman" w:eastAsia="仿宋_GB2312" w:cs="Times New Roman"/>
            <w:sz w:val="32"/>
            <w:shd w:val="clear" w:color="auto" w:fill="FFFFFF"/>
          </w:rPr>
          <w:delText>费</w:delText>
        </w:r>
      </w:del>
      <w:del w:id="1251" w:author="杨秋霞" w:date="2024-01-30T11:10:00Z">
        <w:r>
          <w:rPr>
            <w:rFonts w:hint="eastAsia" w:ascii="仿宋_GB2312" w:hAnsi="黑体" w:eastAsia="仿宋_GB2312" w:cs="仿宋_GB2312"/>
            <w:sz w:val="32"/>
            <w:szCs w:val="32"/>
          </w:rPr>
          <w:delText>××</w:delText>
        </w:r>
      </w:del>
      <w:del w:id="1252" w:author="杨秋霞" w:date="2024-01-30T11:10:00Z">
        <w:r>
          <w:rPr>
            <w:rFonts w:hint="eastAsia" w:ascii="仿宋_GB2312" w:hAnsi="黑体" w:eastAsia="仿宋_GB2312"/>
            <w:sz w:val="32"/>
            <w:szCs w:val="32"/>
          </w:rPr>
          <w:delText>万元</w:delText>
        </w:r>
      </w:del>
      <w:del w:id="1253" w:author="杨秋霞" w:date="2024-01-30T11:10:00Z">
        <w:r>
          <w:rPr>
            <w:rFonts w:hint="eastAsia" w:ascii="Times New Roman" w:hAnsi="Times New Roman" w:eastAsia="仿宋_GB2312" w:cs="Times New Roman"/>
            <w:sz w:val="32"/>
            <w:shd w:val="clear" w:color="auto" w:fill="FFFFFF"/>
          </w:rPr>
          <w:delText>，公务用车</w:delText>
        </w:r>
      </w:del>
      <w:del w:id="1254" w:author="杨秋霞" w:date="2024-01-30T11:10:00Z">
        <w:r>
          <w:rPr>
            <w:rFonts w:ascii="Times New Roman" w:hAnsi="Times New Roman" w:eastAsia="仿宋_GB2312" w:cs="Times New Roman"/>
            <w:sz w:val="32"/>
            <w:shd w:val="clear" w:color="auto" w:fill="FFFFFF"/>
          </w:rPr>
          <w:delText>运行</w:delText>
        </w:r>
      </w:del>
      <w:del w:id="1255" w:author="杨秋霞" w:date="2024-01-30T11:10:00Z">
        <w:r>
          <w:rPr>
            <w:rFonts w:hint="eastAsia" w:ascii="Times New Roman" w:hAnsi="Times New Roman" w:eastAsia="仿宋_GB2312" w:cs="Times New Roman"/>
            <w:sz w:val="32"/>
            <w:shd w:val="clear" w:color="auto" w:fill="FFFFFF"/>
            <w:lang w:eastAsia="zh-CN"/>
          </w:rPr>
          <w:delText>维护</w:delText>
        </w:r>
      </w:del>
      <w:del w:id="1256" w:author="杨秋霞" w:date="2024-01-30T11:10:00Z">
        <w:r>
          <w:rPr>
            <w:rFonts w:ascii="Times New Roman" w:hAnsi="Times New Roman" w:eastAsia="仿宋_GB2312" w:cs="Times New Roman"/>
            <w:sz w:val="32"/>
            <w:shd w:val="clear" w:color="auto" w:fill="FFFFFF"/>
          </w:rPr>
          <w:delText>费</w:delText>
        </w:r>
      </w:del>
      <w:del w:id="1257" w:author="杨秋霞" w:date="2024-01-30T11:10:00Z">
        <w:r>
          <w:rPr>
            <w:rFonts w:hint="eastAsia" w:ascii="仿宋_GB2312" w:hAnsi="黑体" w:eastAsia="仿宋_GB2312" w:cs="仿宋_GB2312"/>
            <w:sz w:val="32"/>
            <w:szCs w:val="32"/>
          </w:rPr>
          <w:delText>××</w:delText>
        </w:r>
      </w:del>
      <w:del w:id="1258" w:author="杨秋霞" w:date="2024-01-30T11:10:00Z">
        <w:r>
          <w:rPr>
            <w:rFonts w:hint="eastAsia" w:ascii="仿宋_GB2312" w:hAnsi="黑体" w:eastAsia="仿宋_GB2312"/>
            <w:sz w:val="32"/>
            <w:szCs w:val="32"/>
          </w:rPr>
          <w:delText>万元）</w:delText>
        </w:r>
      </w:del>
      <w:del w:id="1259" w:author="杨秋霞" w:date="2024-01-30T11:10:00Z">
        <w:r>
          <w:rPr>
            <w:rFonts w:ascii="Times New Roman" w:hAnsi="Times New Roman" w:eastAsia="仿宋_GB2312" w:cs="Times New Roman"/>
            <w:sz w:val="32"/>
            <w:shd w:val="clear" w:color="auto" w:fill="FFFFFF"/>
          </w:rPr>
          <w:delText>，与</w:delText>
        </w:r>
      </w:del>
      <w:del w:id="1260" w:author="杨秋霞" w:date="2024-01-30T11:10:00Z">
        <w:r>
          <w:rPr>
            <w:rFonts w:hint="eastAsia" w:ascii="Times New Roman" w:hAnsi="Times New Roman" w:eastAsia="仿宋_GB2312" w:cs="Times New Roman"/>
            <w:sz w:val="32"/>
            <w:shd w:val="clear" w:color="auto" w:fill="FFFFFF"/>
          </w:rPr>
          <w:delText>上</w:delText>
        </w:r>
      </w:del>
      <w:del w:id="1261" w:author="杨秋霞" w:date="2024-01-30T11:10:00Z">
        <w:r>
          <w:rPr>
            <w:rFonts w:ascii="Times New Roman" w:hAnsi="Times New Roman" w:eastAsia="仿宋_GB2312" w:cs="Times New Roman"/>
            <w:sz w:val="32"/>
            <w:shd w:val="clear" w:color="auto" w:fill="FFFFFF"/>
          </w:rPr>
          <w:delText>年预算持平/较</w:delText>
        </w:r>
      </w:del>
      <w:del w:id="1262" w:author="杨秋霞" w:date="2024-01-30T11:10:00Z">
        <w:r>
          <w:rPr>
            <w:rFonts w:hint="eastAsia" w:ascii="Times New Roman" w:hAnsi="Times New Roman" w:eastAsia="仿宋_GB2312" w:cs="Times New Roman"/>
            <w:sz w:val="32"/>
            <w:shd w:val="clear" w:color="auto" w:fill="FFFFFF"/>
          </w:rPr>
          <w:delText>上</w:delText>
        </w:r>
      </w:del>
      <w:del w:id="1263" w:author="杨秋霞" w:date="2024-01-30T11:10:00Z">
        <w:r>
          <w:rPr>
            <w:rFonts w:ascii="Times New Roman" w:hAnsi="Times New Roman" w:eastAsia="仿宋_GB2312" w:cs="Times New Roman"/>
            <w:sz w:val="32"/>
            <w:shd w:val="clear" w:color="auto" w:fill="FFFFFF"/>
          </w:rPr>
          <w:delText>年预算下降</w:delText>
        </w:r>
      </w:del>
      <w:del w:id="1264" w:author="杨秋霞" w:date="2024-01-30T11:10:00Z">
        <w:r>
          <w:rPr>
            <w:rFonts w:hint="eastAsia" w:ascii="仿宋_GB2312" w:hAnsi="黑体" w:eastAsia="仿宋_GB2312" w:cs="仿宋_GB2312"/>
            <w:sz w:val="32"/>
            <w:szCs w:val="32"/>
          </w:rPr>
          <w:delText>××</w:delText>
        </w:r>
      </w:del>
      <w:del w:id="1265" w:author="杨秋霞" w:date="2024-01-30T11:10:00Z">
        <w:r>
          <w:rPr>
            <w:rFonts w:ascii="Times New Roman" w:hAnsi="Times New Roman" w:eastAsia="仿宋_GB2312" w:cs="Times New Roman"/>
            <w:sz w:val="32"/>
            <w:shd w:val="clear" w:color="auto" w:fill="FFFFFF"/>
          </w:rPr>
          <w:delText>%/较</w:delText>
        </w:r>
      </w:del>
      <w:del w:id="1266" w:author="杨秋霞" w:date="2024-01-30T11:10:00Z">
        <w:r>
          <w:rPr>
            <w:rFonts w:hint="eastAsia" w:ascii="Times New Roman" w:hAnsi="Times New Roman" w:eastAsia="仿宋_GB2312" w:cs="Times New Roman"/>
            <w:sz w:val="32"/>
            <w:shd w:val="clear" w:color="auto" w:fill="FFFFFF"/>
          </w:rPr>
          <w:delText>上</w:delText>
        </w:r>
      </w:del>
      <w:del w:id="1267" w:author="杨秋霞" w:date="2024-01-30T11:10:00Z">
        <w:r>
          <w:rPr>
            <w:rFonts w:ascii="Times New Roman" w:hAnsi="Times New Roman" w:eastAsia="仿宋_GB2312" w:cs="Times New Roman"/>
            <w:sz w:val="32"/>
            <w:shd w:val="clear" w:color="auto" w:fill="FFFFFF"/>
          </w:rPr>
          <w:delText>年预算增长</w:delText>
        </w:r>
      </w:del>
      <w:del w:id="1268" w:author="杨秋霞" w:date="2024-01-30T11:10:00Z">
        <w:r>
          <w:rPr>
            <w:rFonts w:hint="eastAsia" w:ascii="仿宋_GB2312" w:hAnsi="黑体" w:eastAsia="仿宋_GB2312" w:cs="仿宋_GB2312"/>
            <w:sz w:val="32"/>
            <w:szCs w:val="32"/>
          </w:rPr>
          <w:delText>××</w:delText>
        </w:r>
      </w:del>
      <w:del w:id="1269" w:author="杨秋霞" w:date="2024-01-30T11:10:00Z">
        <w:r>
          <w:rPr>
            <w:rFonts w:ascii="Times New Roman" w:hAnsi="Times New Roman" w:eastAsia="仿宋_GB2312" w:cs="Times New Roman"/>
            <w:sz w:val="32"/>
            <w:shd w:val="clear" w:color="auto" w:fill="FFFFFF"/>
          </w:rPr>
          <w:delText>%。</w:delText>
        </w:r>
      </w:del>
      <w:del w:id="1270" w:author="杨秋霞" w:date="2024-01-30T11:10:00Z">
        <w:r>
          <w:rPr>
            <w:rFonts w:ascii="Times New Roman" w:hAnsi="Times New Roman" w:eastAsia="仿宋_GB2312" w:cs="Times New Roman"/>
            <w:sz w:val="32"/>
          </w:rPr>
          <w:delText>下降/增长的</w:delText>
        </w:r>
      </w:del>
      <w:del w:id="1271" w:author="杨秋霞" w:date="2024-01-30T11:10:00Z">
        <w:r>
          <w:rPr>
            <w:rFonts w:ascii="Times New Roman" w:hAnsi="Times New Roman" w:eastAsia="仿宋_GB2312" w:cs="Times New Roman"/>
            <w:sz w:val="32"/>
            <w:shd w:val="clear" w:color="auto" w:fill="FFFFFF"/>
          </w:rPr>
          <w:delText>主要原因包括：......</w:delText>
        </w:r>
      </w:del>
      <w:del w:id="1272" w:author="杨秋霞" w:date="2024-01-30T11:10:00Z">
        <w:r>
          <w:rPr>
            <w:rFonts w:hint="eastAsia" w:ascii="Times New Roman" w:hAnsi="Times New Roman" w:eastAsia="仿宋_GB2312" w:cs="Times New Roman"/>
            <w:sz w:val="32"/>
            <w:shd w:val="clear" w:color="auto" w:fill="FFFFFF"/>
          </w:rPr>
          <w:delText>；公务车保有量</w:delText>
        </w:r>
      </w:del>
      <w:del w:id="1273" w:author="杨秋霞" w:date="2024-01-30T11:10:00Z">
        <w:r>
          <w:rPr>
            <w:rFonts w:hint="eastAsia" w:ascii="仿宋_GB2312" w:hAnsi="黑体" w:eastAsia="仿宋_GB2312" w:cs="仿宋_GB2312"/>
            <w:sz w:val="32"/>
            <w:szCs w:val="32"/>
          </w:rPr>
          <w:delText>××辆，计划购置××辆</w:delText>
        </w:r>
      </w:del>
      <w:del w:id="1274" w:author="杨秋霞" w:date="2024-01-30T11:10:00Z">
        <w:r>
          <w:rPr>
            <w:rFonts w:hint="eastAsia" w:ascii="Times New Roman" w:hAnsi="Times New Roman" w:eastAsia="仿宋_GB2312" w:cs="Times New Roman"/>
            <w:sz w:val="32"/>
            <w:shd w:val="clear" w:color="auto" w:fill="FFFFFF"/>
          </w:rPr>
          <w:delText>。</w:delText>
        </w:r>
      </w:del>
      <w:del w:id="1275" w:author="杨秋霞" w:date="2024-01-30T11:10:00Z">
        <w:r>
          <w:rPr>
            <w:rFonts w:ascii="仿宋_GB2312" w:hAnsi="黑体" w:eastAsia="仿宋_GB2312" w:cs="Times New Roman"/>
            <w:sz w:val="32"/>
            <w:szCs w:val="32"/>
          </w:rPr>
          <w:delText>公务接待费</w:delText>
        </w:r>
      </w:del>
      <w:del w:id="1276" w:author="杨秋霞" w:date="2024-01-30T11:10:00Z">
        <w:r>
          <w:rPr>
            <w:rFonts w:hint="eastAsia" w:ascii="仿宋_GB2312" w:hAnsi="黑体" w:eastAsia="仿宋_GB2312" w:cs="仿宋_GB2312"/>
            <w:sz w:val="32"/>
            <w:szCs w:val="32"/>
          </w:rPr>
          <w:delText>××</w:delText>
        </w:r>
      </w:del>
      <w:del w:id="1277" w:author="杨秋霞" w:date="2024-01-30T11:10:00Z">
        <w:r>
          <w:rPr>
            <w:rFonts w:ascii="Times New Roman" w:hAnsi="Times New Roman" w:eastAsia="仿宋_GB2312" w:cs="Times New Roman"/>
            <w:sz w:val="32"/>
            <w:shd w:val="clear" w:color="auto" w:fill="FFFFFF"/>
          </w:rPr>
          <w:delText>万元，与</w:delText>
        </w:r>
      </w:del>
      <w:del w:id="1278" w:author="杨秋霞" w:date="2024-01-30T11:10:00Z">
        <w:r>
          <w:rPr>
            <w:rFonts w:hint="eastAsia" w:ascii="Times New Roman" w:hAnsi="Times New Roman" w:eastAsia="仿宋_GB2312" w:cs="Times New Roman"/>
            <w:sz w:val="32"/>
            <w:shd w:val="clear" w:color="auto" w:fill="FFFFFF"/>
          </w:rPr>
          <w:delText>上</w:delText>
        </w:r>
      </w:del>
      <w:del w:id="1279" w:author="杨秋霞" w:date="2024-01-30T11:10:00Z">
        <w:r>
          <w:rPr>
            <w:rFonts w:ascii="Times New Roman" w:hAnsi="Times New Roman" w:eastAsia="仿宋_GB2312" w:cs="Times New Roman"/>
            <w:sz w:val="32"/>
            <w:shd w:val="clear" w:color="auto" w:fill="FFFFFF"/>
          </w:rPr>
          <w:delText>年预算持平/较</w:delText>
        </w:r>
      </w:del>
      <w:del w:id="1280" w:author="杨秋霞" w:date="2024-01-30T11:10:00Z">
        <w:r>
          <w:rPr>
            <w:rFonts w:hint="eastAsia" w:ascii="Times New Roman" w:hAnsi="Times New Roman" w:eastAsia="仿宋_GB2312" w:cs="Times New Roman"/>
            <w:sz w:val="32"/>
            <w:shd w:val="clear" w:color="auto" w:fill="FFFFFF"/>
          </w:rPr>
          <w:delText>上</w:delText>
        </w:r>
      </w:del>
      <w:del w:id="1281" w:author="杨秋霞" w:date="2024-01-30T11:10:00Z">
        <w:r>
          <w:rPr>
            <w:rFonts w:ascii="Times New Roman" w:hAnsi="Times New Roman" w:eastAsia="仿宋_GB2312" w:cs="Times New Roman"/>
            <w:sz w:val="32"/>
            <w:shd w:val="clear" w:color="auto" w:fill="FFFFFF"/>
          </w:rPr>
          <w:delText>年预算下降</w:delText>
        </w:r>
      </w:del>
      <w:del w:id="1282" w:author="杨秋霞" w:date="2024-01-30T11:10:00Z">
        <w:r>
          <w:rPr>
            <w:rFonts w:hint="eastAsia" w:ascii="仿宋_GB2312" w:hAnsi="黑体" w:eastAsia="仿宋_GB2312" w:cs="仿宋_GB2312"/>
            <w:sz w:val="32"/>
            <w:szCs w:val="32"/>
          </w:rPr>
          <w:delText>××</w:delText>
        </w:r>
      </w:del>
      <w:del w:id="1283" w:author="杨秋霞" w:date="2024-01-30T11:10:00Z">
        <w:r>
          <w:rPr>
            <w:rFonts w:ascii="Times New Roman" w:hAnsi="Times New Roman" w:eastAsia="仿宋_GB2312" w:cs="Times New Roman"/>
            <w:sz w:val="32"/>
            <w:shd w:val="clear" w:color="auto" w:fill="FFFFFF"/>
          </w:rPr>
          <w:delText>%/较</w:delText>
        </w:r>
      </w:del>
      <w:del w:id="1284" w:author="杨秋霞" w:date="2024-01-30T11:10:00Z">
        <w:r>
          <w:rPr>
            <w:rFonts w:hint="eastAsia" w:ascii="Times New Roman" w:hAnsi="Times New Roman" w:eastAsia="仿宋_GB2312" w:cs="Times New Roman"/>
            <w:sz w:val="32"/>
            <w:shd w:val="clear" w:color="auto" w:fill="FFFFFF"/>
          </w:rPr>
          <w:delText>上</w:delText>
        </w:r>
      </w:del>
      <w:del w:id="1285" w:author="杨秋霞" w:date="2024-01-30T11:10:00Z">
        <w:r>
          <w:rPr>
            <w:rFonts w:ascii="Times New Roman" w:hAnsi="Times New Roman" w:eastAsia="仿宋_GB2312" w:cs="Times New Roman"/>
            <w:sz w:val="32"/>
            <w:shd w:val="clear" w:color="auto" w:fill="FFFFFF"/>
          </w:rPr>
          <w:delText>年预算增长</w:delText>
        </w:r>
      </w:del>
      <w:del w:id="1286" w:author="杨秋霞" w:date="2024-01-30T11:10:00Z">
        <w:r>
          <w:rPr>
            <w:rFonts w:hint="eastAsia" w:ascii="仿宋_GB2312" w:hAnsi="黑体" w:eastAsia="仿宋_GB2312" w:cs="仿宋_GB2312"/>
            <w:sz w:val="32"/>
            <w:szCs w:val="32"/>
          </w:rPr>
          <w:delText>××</w:delText>
        </w:r>
      </w:del>
      <w:del w:id="1287" w:author="杨秋霞" w:date="2024-01-30T11:10:00Z">
        <w:r>
          <w:rPr>
            <w:rFonts w:ascii="Times New Roman" w:hAnsi="Times New Roman" w:eastAsia="仿宋_GB2312" w:cs="Times New Roman"/>
            <w:sz w:val="32"/>
            <w:shd w:val="clear" w:color="auto" w:fill="FFFFFF"/>
          </w:rPr>
          <w:delText>%</w:delText>
        </w:r>
      </w:del>
      <w:del w:id="1288" w:author="杨秋霞" w:date="2024-01-30T11:10:00Z">
        <w:r>
          <w:rPr>
            <w:rFonts w:hint="eastAsia" w:ascii="Times New Roman" w:hAnsi="Times New Roman" w:eastAsia="仿宋_GB2312" w:cs="Times New Roman"/>
            <w:sz w:val="32"/>
            <w:shd w:val="clear" w:color="auto" w:fill="FFFFFF"/>
          </w:rPr>
          <w:delText>，</w:delText>
        </w:r>
      </w:del>
      <w:del w:id="1289" w:author="杨秋霞" w:date="2024-01-30T11:10:00Z">
        <w:r>
          <w:rPr>
            <w:rFonts w:ascii="Times New Roman" w:hAnsi="Times New Roman" w:eastAsia="仿宋_GB2312" w:cs="Times New Roman"/>
            <w:sz w:val="32"/>
          </w:rPr>
          <w:delText>下降/增长的</w:delText>
        </w:r>
      </w:del>
      <w:del w:id="1290" w:author="杨秋霞" w:date="2024-01-30T11:10:00Z">
        <w:r>
          <w:rPr>
            <w:rFonts w:ascii="Times New Roman" w:hAnsi="Times New Roman" w:eastAsia="仿宋_GB2312" w:cs="Times New Roman"/>
            <w:sz w:val="32"/>
            <w:shd w:val="clear" w:color="auto" w:fill="FFFFFF"/>
          </w:rPr>
          <w:delText>主要原因包括：......</w:delText>
        </w:r>
      </w:del>
      <w:del w:id="1291" w:author="杨秋霞" w:date="2024-01-30T11:10:00Z">
        <w:r>
          <w:rPr>
            <w:rFonts w:hint="eastAsia" w:ascii="Times New Roman" w:hAnsi="Times New Roman" w:eastAsia="仿宋_GB2312" w:cs="Times New Roman"/>
            <w:sz w:val="32"/>
            <w:shd w:val="clear" w:color="auto" w:fill="FFFFFF"/>
          </w:rPr>
          <w:delText>。计划接待</w:delText>
        </w:r>
      </w:del>
      <w:del w:id="1292" w:author="杨秋霞" w:date="2024-01-30T11:10:00Z">
        <w:r>
          <w:rPr>
            <w:rFonts w:hint="eastAsia" w:ascii="仿宋_GB2312" w:hAnsi="黑体" w:eastAsia="仿宋_GB2312" w:cs="仿宋_GB2312"/>
            <w:sz w:val="32"/>
            <w:szCs w:val="32"/>
          </w:rPr>
          <w:delText>××批××人</w:delText>
        </w:r>
      </w:del>
      <w:del w:id="1293" w:author="杨秋霞" w:date="2024-01-30T11:10:00Z">
        <w:r>
          <w:rPr>
            <w:rFonts w:hint="eastAsia" w:ascii="Times New Roman" w:hAnsi="Times New Roman" w:eastAsia="仿宋_GB2312" w:cs="Times New Roman"/>
            <w:sz w:val="32"/>
            <w:shd w:val="clear" w:color="auto" w:fill="FFFFFF"/>
          </w:rPr>
          <w:delText>。</w:delText>
        </w:r>
      </w:del>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ins w:id="1294" w:author="杨秋霞" w:date="2024-01-30T10:35:00Z">
        <w:r>
          <w:rPr>
            <w:rFonts w:hint="eastAsia" w:ascii="黑体" w:hAnsi="黑体" w:eastAsia="黑体" w:cs="Times New Roman"/>
            <w:sz w:val="32"/>
            <w:shd w:val="clear" w:color="auto" w:fill="FFFFFF"/>
            <w:lang w:eastAsia="zh-CN"/>
          </w:rPr>
          <w:t>三亚市会计管理中心（三亚市财政国库支付局）</w:t>
        </w:r>
      </w:ins>
      <w:ins w:id="1295" w:author="杨秋霞" w:date="2024-01-30T10:35:00Z">
        <w:r>
          <w:rPr>
            <w:rFonts w:hint="eastAsia" w:ascii="黑体" w:hAnsi="黑体" w:eastAsia="黑体" w:cs="Times New Roman"/>
            <w:sz w:val="32"/>
            <w:shd w:val="clear" w:color="auto" w:fill="FFFFFF"/>
            <w:lang w:val="en-US" w:eastAsia="zh-CN"/>
          </w:rPr>
          <w:t>202</w:t>
        </w:r>
      </w:ins>
      <w:ins w:id="1296" w:author="杨秋霞" w:date="2024-01-30T10:35:00Z">
        <w:del w:id="1297" w:author="杨薇" w:date="2025-02-07T17:08:00Z">
          <w:r>
            <w:rPr>
              <w:rFonts w:hint="eastAsia" w:ascii="黑体" w:hAnsi="黑体" w:eastAsia="黑体" w:cs="Times New Roman"/>
              <w:sz w:val="32"/>
              <w:shd w:val="clear" w:color="auto" w:fill="FFFFFF"/>
              <w:lang w:val="en-US" w:eastAsia="zh-CN"/>
            </w:rPr>
            <w:delText>4</w:delText>
          </w:r>
        </w:del>
      </w:ins>
      <w:ins w:id="1298" w:author="杨薇" w:date="2025-02-07T17:08:00Z">
        <w:r>
          <w:rPr>
            <w:rFonts w:hint="eastAsia" w:ascii="黑体" w:hAnsi="黑体" w:eastAsia="黑体" w:cs="Times New Roman"/>
            <w:sz w:val="32"/>
            <w:shd w:val="clear" w:color="auto" w:fill="FFFFFF"/>
            <w:lang w:val="en-US" w:eastAsia="zh-CN"/>
          </w:rPr>
          <w:t>5</w:t>
        </w:r>
      </w:ins>
      <w:ins w:id="1299" w:author="杨秋霞" w:date="2024-01-30T10:35:00Z">
        <w:r>
          <w:rPr>
            <w:rFonts w:hint="eastAsia" w:ascii="黑体" w:hAnsi="黑体" w:eastAsia="黑体" w:cs="Times New Roman"/>
            <w:sz w:val="32"/>
            <w:shd w:val="clear" w:color="auto" w:fill="FFFFFF"/>
          </w:rPr>
          <w:t>年</w:t>
        </w:r>
      </w:ins>
      <w:r>
        <w:rPr>
          <w:rFonts w:hint="eastAsia" w:ascii="黑体" w:hAnsi="黑体" w:eastAsia="黑体" w:cs="Times New Roman"/>
          <w:sz w:val="32"/>
          <w:shd w:val="clear" w:color="auto" w:fill="FFFFFF"/>
        </w:rPr>
        <w:t>政府性基金预算当年拨款情况说明</w:t>
      </w:r>
    </w:p>
    <w:p>
      <w:pPr>
        <w:ind w:firstLine="640"/>
        <w:jc w:val="left"/>
        <w:rPr>
          <w:ins w:id="1300" w:author="杨秋霞" w:date="2024-01-30T11:13:00Z"/>
          <w:rFonts w:ascii="楷体" w:hAnsi="楷体" w:eastAsia="楷体"/>
          <w:sz w:val="32"/>
          <w:szCs w:val="32"/>
        </w:rPr>
      </w:pPr>
      <w:ins w:id="1301" w:author="杨秋霞" w:date="2024-01-30T11:13:00Z">
        <w:r>
          <w:rPr>
            <w:rFonts w:hint="eastAsia" w:ascii="楷体" w:hAnsi="楷体" w:eastAsia="楷体"/>
            <w:sz w:val="32"/>
            <w:szCs w:val="32"/>
          </w:rPr>
          <w:t>（一）政府性基金预算当年规模变化情况</w:t>
        </w:r>
      </w:ins>
    </w:p>
    <w:p>
      <w:pPr>
        <w:ind w:firstLine="640" w:firstLineChars="200"/>
        <w:rPr>
          <w:ins w:id="1302" w:author="杨秋霞" w:date="2024-01-30T11:13:00Z"/>
          <w:rFonts w:ascii="仿宋_GB2312" w:hAnsi="黑体" w:eastAsia="仿宋_GB2312"/>
          <w:sz w:val="32"/>
          <w:szCs w:val="32"/>
        </w:rPr>
      </w:pPr>
      <w:ins w:id="1303" w:author="杨秋霞" w:date="2024-01-30T11:13:00Z">
        <w:r>
          <w:rPr>
            <w:rFonts w:hint="eastAsia" w:ascii="仿宋_GB2312" w:hAnsi="黑体" w:eastAsia="仿宋_GB2312"/>
            <w:sz w:val="32"/>
            <w:szCs w:val="32"/>
            <w:highlight w:val="none"/>
            <w:lang w:eastAsia="zh-CN"/>
          </w:rPr>
          <w:t>三亚市会计管理中心（三亚市财政国库支付局）</w:t>
        </w:r>
      </w:ins>
      <w:ins w:id="1304" w:author="杨秋霞" w:date="2024-01-30T11:13:00Z">
        <w:r>
          <w:rPr>
            <w:rFonts w:hint="eastAsia" w:ascii="仿宋_GB2312" w:hAnsi="黑体" w:eastAsia="仿宋_GB2312" w:cs="仿宋_GB2312"/>
            <w:sz w:val="32"/>
            <w:szCs w:val="32"/>
            <w:highlight w:val="none"/>
            <w:lang w:val="en-US" w:eastAsia="zh-CN"/>
          </w:rPr>
          <w:t>20</w:t>
        </w:r>
      </w:ins>
      <w:ins w:id="1305" w:author="杨秋霞" w:date="2024-01-30T11:13:00Z">
        <w:r>
          <w:rPr>
            <w:rFonts w:hint="eastAsia" w:ascii="仿宋_GB2312" w:hAnsi="黑体" w:eastAsia="仿宋_GB2312" w:cs="仿宋_GB2312"/>
            <w:sz w:val="32"/>
            <w:szCs w:val="32"/>
            <w:lang w:val="en-US" w:eastAsia="zh-CN"/>
          </w:rPr>
          <w:t>2</w:t>
        </w:r>
      </w:ins>
      <w:ins w:id="1306" w:author="杨秋霞" w:date="2024-01-30T11:14:00Z">
        <w:del w:id="1307" w:author="杨薇" w:date="2025-02-07T17:10:00Z">
          <w:r>
            <w:rPr>
              <w:rFonts w:hint="eastAsia" w:ascii="仿宋_GB2312" w:hAnsi="黑体" w:eastAsia="仿宋_GB2312" w:cs="仿宋_GB2312"/>
              <w:sz w:val="32"/>
              <w:szCs w:val="32"/>
              <w:lang w:val="en-US" w:eastAsia="zh-CN"/>
            </w:rPr>
            <w:delText>4</w:delText>
          </w:r>
        </w:del>
      </w:ins>
      <w:ins w:id="1308" w:author="杨薇" w:date="2025-02-07T17:10:00Z">
        <w:r>
          <w:rPr>
            <w:rFonts w:hint="eastAsia" w:ascii="仿宋_GB2312" w:hAnsi="黑体" w:eastAsia="仿宋_GB2312" w:cs="仿宋_GB2312"/>
            <w:sz w:val="32"/>
            <w:szCs w:val="32"/>
            <w:lang w:val="en-US" w:eastAsia="zh-CN"/>
          </w:rPr>
          <w:t>5</w:t>
        </w:r>
      </w:ins>
      <w:ins w:id="1309" w:author="杨秋霞" w:date="2024-01-30T11:13:00Z">
        <w:r>
          <w:rPr>
            <w:rFonts w:hint="eastAsia" w:ascii="仿宋_GB2312" w:hAnsi="黑体" w:eastAsia="仿宋_GB2312"/>
            <w:sz w:val="32"/>
            <w:szCs w:val="32"/>
          </w:rPr>
          <w:t>年政府性基金预算当年拨款</w:t>
        </w:r>
      </w:ins>
      <w:ins w:id="1310" w:author="杨秋霞" w:date="2024-01-30T11:13:00Z">
        <w:r>
          <w:rPr>
            <w:rFonts w:hint="eastAsia" w:ascii="仿宋_GB2312" w:hAnsi="黑体" w:eastAsia="仿宋_GB2312" w:cs="仿宋_GB2312"/>
            <w:sz w:val="32"/>
            <w:szCs w:val="32"/>
            <w:lang w:val="en-US" w:eastAsia="zh-CN"/>
          </w:rPr>
          <w:t>0</w:t>
        </w:r>
      </w:ins>
      <w:ins w:id="1311" w:author="杨秋霞" w:date="2024-01-30T11:13:00Z">
        <w:r>
          <w:rPr>
            <w:rFonts w:hint="eastAsia" w:ascii="仿宋_GB2312" w:hAnsi="黑体" w:eastAsia="仿宋_GB2312"/>
            <w:sz w:val="32"/>
            <w:szCs w:val="32"/>
          </w:rPr>
          <w:t>万元，比上年预算数</w:t>
        </w:r>
      </w:ins>
      <w:ins w:id="1312" w:author="杨秋霞" w:date="2024-01-30T11:13:00Z">
        <w:r>
          <w:rPr>
            <w:rFonts w:hint="eastAsia" w:ascii="仿宋_GB2312" w:hAnsi="黑体" w:eastAsia="仿宋_GB2312" w:cs="仿宋_GB2312"/>
            <w:sz w:val="32"/>
            <w:szCs w:val="32"/>
          </w:rPr>
          <w:t>持平</w:t>
        </w:r>
      </w:ins>
      <w:ins w:id="1313" w:author="杨秋霞" w:date="2024-01-30T11:13:00Z">
        <w:r>
          <w:rPr>
            <w:rFonts w:hint="eastAsia" w:ascii="仿宋_GB2312" w:hAnsi="黑体" w:eastAsia="仿宋_GB2312" w:cs="仿宋_GB2312"/>
            <w:sz w:val="32"/>
            <w:szCs w:val="32"/>
            <w:lang w:val="en-US" w:eastAsia="zh-CN"/>
          </w:rPr>
          <w:t>0</w:t>
        </w:r>
      </w:ins>
      <w:ins w:id="1314" w:author="杨秋霞" w:date="2024-01-30T11:13:00Z">
        <w:r>
          <w:rPr>
            <w:rFonts w:hint="eastAsia" w:ascii="仿宋_GB2312" w:hAnsi="黑体" w:eastAsia="仿宋_GB2312"/>
            <w:sz w:val="32"/>
            <w:szCs w:val="32"/>
          </w:rPr>
          <w:t>万元。</w:t>
        </w:r>
      </w:ins>
    </w:p>
    <w:p>
      <w:pPr>
        <w:ind w:firstLine="640"/>
        <w:jc w:val="left"/>
        <w:rPr>
          <w:ins w:id="1315" w:author="杨秋霞" w:date="2024-01-30T11:13:00Z"/>
          <w:rFonts w:ascii="楷体" w:hAnsi="楷体" w:eastAsia="楷体"/>
          <w:sz w:val="32"/>
          <w:szCs w:val="32"/>
        </w:rPr>
      </w:pPr>
      <w:ins w:id="1316" w:author="杨秋霞" w:date="2024-01-30T11:13:00Z">
        <w:r>
          <w:rPr>
            <w:rFonts w:hint="eastAsia" w:ascii="楷体" w:hAnsi="楷体" w:eastAsia="楷体"/>
            <w:sz w:val="32"/>
            <w:szCs w:val="32"/>
          </w:rPr>
          <w:t>（二）政府性基金预算当年拨款结构情况</w:t>
        </w:r>
      </w:ins>
    </w:p>
    <w:p>
      <w:pPr>
        <w:ind w:firstLine="640"/>
        <w:jc w:val="left"/>
        <w:rPr>
          <w:ins w:id="1317" w:author="杨秋霞" w:date="2024-01-30T11:13:00Z"/>
          <w:rFonts w:hint="eastAsia" w:ascii="楷体" w:hAnsi="楷体" w:eastAsia="楷体"/>
          <w:sz w:val="32"/>
          <w:szCs w:val="32"/>
          <w:lang w:eastAsia="zh-CN"/>
        </w:rPr>
      </w:pPr>
      <w:ins w:id="1318" w:author="杨秋霞" w:date="2024-01-30T11:13:00Z">
        <w:r>
          <w:rPr>
            <w:rFonts w:hint="eastAsia" w:ascii="楷体" w:hAnsi="楷体" w:eastAsia="楷体"/>
            <w:sz w:val="32"/>
            <w:szCs w:val="32"/>
            <w:lang w:eastAsia="zh-CN"/>
          </w:rPr>
          <w:t>无</w:t>
        </w:r>
      </w:ins>
    </w:p>
    <w:p>
      <w:pPr>
        <w:ind w:firstLine="640"/>
        <w:jc w:val="left"/>
        <w:rPr>
          <w:ins w:id="1319" w:author="杨秋霞" w:date="2024-01-30T11:13:00Z"/>
          <w:rFonts w:ascii="楷体" w:hAnsi="楷体" w:eastAsia="楷体"/>
          <w:sz w:val="32"/>
          <w:szCs w:val="32"/>
        </w:rPr>
      </w:pPr>
      <w:ins w:id="1320" w:author="杨秋霞" w:date="2024-01-30T11:13:00Z">
        <w:r>
          <w:rPr>
            <w:rFonts w:hint="eastAsia" w:ascii="楷体" w:hAnsi="楷体" w:eastAsia="楷体"/>
            <w:sz w:val="32"/>
            <w:szCs w:val="32"/>
          </w:rPr>
          <w:t>（三）政府性基金预算当年拨款具体使用情况</w:t>
        </w:r>
      </w:ins>
    </w:p>
    <w:p>
      <w:pPr>
        <w:ind w:firstLine="640"/>
        <w:jc w:val="left"/>
        <w:rPr>
          <w:ins w:id="1321" w:author="杨秋霞" w:date="2024-01-30T11:13:00Z"/>
          <w:rFonts w:hint="eastAsia" w:ascii="楷体" w:hAnsi="楷体" w:eastAsia="楷体"/>
          <w:sz w:val="32"/>
          <w:szCs w:val="32"/>
          <w:lang w:eastAsia="zh-CN"/>
        </w:rPr>
      </w:pPr>
      <w:ins w:id="1322" w:author="杨秋霞" w:date="2024-01-30T11:13:00Z">
        <w:r>
          <w:rPr>
            <w:rFonts w:hint="eastAsia" w:ascii="楷体" w:hAnsi="楷体" w:eastAsia="楷体"/>
            <w:sz w:val="32"/>
            <w:szCs w:val="32"/>
            <w:lang w:eastAsia="zh-CN"/>
          </w:rPr>
          <w:t>无</w:t>
        </w:r>
      </w:ins>
    </w:p>
    <w:p>
      <w:pPr>
        <w:ind w:firstLine="640"/>
        <w:jc w:val="left"/>
        <w:rPr>
          <w:del w:id="1323" w:author="杨秋霞" w:date="2024-01-30T11:13:00Z"/>
          <w:rFonts w:ascii="楷体" w:hAnsi="楷体" w:eastAsia="楷体"/>
          <w:sz w:val="32"/>
          <w:szCs w:val="32"/>
        </w:rPr>
      </w:pPr>
      <w:del w:id="1324" w:author="杨秋霞" w:date="2024-01-30T11:13:00Z">
        <w:r>
          <w:rPr>
            <w:rFonts w:hint="eastAsia" w:ascii="楷体" w:hAnsi="楷体" w:eastAsia="楷体"/>
            <w:sz w:val="32"/>
            <w:szCs w:val="32"/>
          </w:rPr>
          <w:delText>（一）政府性基金预算当年规模变化情况</w:delText>
        </w:r>
      </w:del>
    </w:p>
    <w:p>
      <w:pPr>
        <w:ind w:firstLine="640" w:firstLineChars="200"/>
        <w:rPr>
          <w:del w:id="1325" w:author="杨秋霞" w:date="2024-01-30T11:13:00Z"/>
          <w:rFonts w:ascii="仿宋_GB2312" w:hAnsi="黑体" w:eastAsia="仿宋_GB2312"/>
          <w:sz w:val="32"/>
          <w:szCs w:val="32"/>
        </w:rPr>
      </w:pPr>
      <w:del w:id="1326" w:author="杨秋霞" w:date="2024-01-30T11:13:00Z">
        <w:r>
          <w:rPr>
            <w:rFonts w:hint="eastAsia" w:ascii="仿宋_GB2312" w:hAnsi="黑体" w:eastAsia="仿宋_GB2312"/>
            <w:sz w:val="32"/>
            <w:szCs w:val="32"/>
          </w:rPr>
          <w:delText>××（部门或单位）</w:delText>
        </w:r>
      </w:del>
      <w:del w:id="1327" w:author="杨秋霞" w:date="2024-01-30T11:13:00Z">
        <w:r>
          <w:rPr>
            <w:rFonts w:hint="eastAsia" w:ascii="仿宋_GB2312" w:hAnsi="黑体" w:eastAsia="仿宋_GB2312" w:cs="仿宋_GB2312"/>
            <w:sz w:val="32"/>
            <w:szCs w:val="32"/>
          </w:rPr>
          <w:delText>××</w:delText>
        </w:r>
      </w:del>
      <w:del w:id="1328" w:author="杨秋霞" w:date="2024-01-30T11:13:00Z">
        <w:r>
          <w:rPr>
            <w:rFonts w:hint="eastAsia" w:ascii="仿宋_GB2312" w:hAnsi="黑体" w:eastAsia="仿宋_GB2312"/>
            <w:sz w:val="32"/>
            <w:szCs w:val="32"/>
          </w:rPr>
          <w:delText>年政府性基金预算当年拨款</w:delText>
        </w:r>
      </w:del>
      <w:del w:id="1329" w:author="杨秋霞" w:date="2024-01-30T11:13:00Z">
        <w:r>
          <w:rPr>
            <w:rFonts w:hint="eastAsia" w:ascii="仿宋_GB2312" w:hAnsi="黑体" w:eastAsia="仿宋_GB2312" w:cs="仿宋_GB2312"/>
            <w:sz w:val="32"/>
            <w:szCs w:val="32"/>
          </w:rPr>
          <w:delText>××</w:delText>
        </w:r>
      </w:del>
      <w:del w:id="1330" w:author="杨秋霞" w:date="2024-01-30T11:13:00Z">
        <w:r>
          <w:rPr>
            <w:rFonts w:hint="eastAsia" w:ascii="仿宋_GB2312" w:hAnsi="黑体" w:eastAsia="仿宋_GB2312"/>
            <w:sz w:val="32"/>
            <w:szCs w:val="32"/>
          </w:rPr>
          <w:delText>万元，比上年预算数</w:delText>
        </w:r>
      </w:del>
      <w:del w:id="1331" w:author="杨秋霞" w:date="2024-01-30T11:13:00Z">
        <w:r>
          <w:rPr>
            <w:rFonts w:hint="eastAsia" w:ascii="仿宋_GB2312" w:hAnsi="黑体" w:eastAsia="仿宋_GB2312" w:cs="仿宋_GB2312"/>
            <w:sz w:val="32"/>
            <w:szCs w:val="32"/>
          </w:rPr>
          <w:delText>增加/减少/持平××</w:delText>
        </w:r>
      </w:del>
      <w:del w:id="1332" w:author="杨秋霞" w:date="2024-01-30T11:13:00Z">
        <w:r>
          <w:rPr>
            <w:rFonts w:hint="eastAsia" w:ascii="仿宋_GB2312" w:hAnsi="黑体" w:eastAsia="仿宋_GB2312"/>
            <w:sz w:val="32"/>
            <w:szCs w:val="32"/>
          </w:rPr>
          <w:delText>万元，主要是</w:delText>
        </w:r>
      </w:del>
      <w:del w:id="1333" w:author="杨秋霞" w:date="2024-01-30T11:13:00Z">
        <w:r>
          <w:rPr>
            <w:rFonts w:ascii="仿宋_GB2312" w:hAnsi="黑体" w:eastAsia="仿宋_GB2312"/>
            <w:sz w:val="32"/>
            <w:szCs w:val="32"/>
          </w:rPr>
          <w:delText>……</w:delText>
        </w:r>
      </w:del>
      <w:del w:id="1334" w:author="杨秋霞" w:date="2024-01-30T11:13:00Z">
        <w:r>
          <w:rPr>
            <w:rFonts w:hint="eastAsia" w:ascii="仿宋_GB2312" w:hAnsi="黑体" w:eastAsia="仿宋_GB2312"/>
            <w:sz w:val="32"/>
            <w:szCs w:val="32"/>
          </w:rPr>
          <w:delText>。</w:delText>
        </w:r>
      </w:del>
    </w:p>
    <w:p>
      <w:pPr>
        <w:ind w:firstLine="640"/>
        <w:jc w:val="left"/>
        <w:rPr>
          <w:del w:id="1335" w:author="杨秋霞" w:date="2024-01-30T11:13:00Z"/>
          <w:rFonts w:ascii="楷体" w:hAnsi="楷体" w:eastAsia="楷体"/>
          <w:sz w:val="32"/>
          <w:szCs w:val="32"/>
        </w:rPr>
      </w:pPr>
      <w:del w:id="1336" w:author="杨秋霞" w:date="2024-01-30T11:13:00Z">
        <w:r>
          <w:rPr>
            <w:rFonts w:hint="eastAsia" w:ascii="楷体" w:hAnsi="楷体" w:eastAsia="楷体"/>
            <w:sz w:val="32"/>
            <w:szCs w:val="32"/>
          </w:rPr>
          <w:delText>（二）政府性基金预算当年拨款结构情况</w:delText>
        </w:r>
      </w:del>
    </w:p>
    <w:p>
      <w:pPr>
        <w:ind w:firstLine="800" w:firstLineChars="250"/>
        <w:rPr>
          <w:del w:id="1337" w:author="杨秋霞" w:date="2024-01-30T11:13:00Z"/>
          <w:rFonts w:ascii="仿宋_GB2312" w:hAnsi="黑体" w:eastAsia="仿宋_GB2312"/>
          <w:sz w:val="32"/>
          <w:szCs w:val="32"/>
        </w:rPr>
      </w:pPr>
      <w:del w:id="1338" w:author="杨秋霞" w:date="2024-01-30T11:13:00Z">
        <w:r>
          <w:rPr>
            <w:rFonts w:hint="eastAsia" w:ascii="仿宋_GB2312" w:hAnsi="黑体" w:eastAsia="仿宋_GB2312" w:cs="仿宋_GB2312"/>
            <w:sz w:val="32"/>
            <w:szCs w:val="32"/>
          </w:rPr>
          <w:delText>科学技术支出（类）支出××</w:delText>
        </w:r>
      </w:del>
      <w:del w:id="1339" w:author="杨秋霞" w:date="2024-01-30T11:13:00Z">
        <w:r>
          <w:rPr>
            <w:rFonts w:hint="eastAsia" w:ascii="仿宋_GB2312" w:hAnsi="黑体" w:eastAsia="仿宋_GB2312"/>
            <w:sz w:val="32"/>
            <w:szCs w:val="32"/>
          </w:rPr>
          <w:delText>万元，占</w:delText>
        </w:r>
      </w:del>
      <w:del w:id="1340" w:author="杨秋霞" w:date="2024-01-30T11:13:00Z">
        <w:r>
          <w:rPr>
            <w:rFonts w:hint="eastAsia" w:ascii="仿宋_GB2312" w:hAnsi="黑体" w:eastAsia="仿宋_GB2312" w:cs="仿宋_GB2312"/>
            <w:sz w:val="32"/>
            <w:szCs w:val="32"/>
          </w:rPr>
          <w:delText>×</w:delText>
        </w:r>
      </w:del>
      <w:del w:id="1341" w:author="杨秋霞" w:date="2024-01-30T11:13:00Z">
        <w:r>
          <w:rPr>
            <w:rFonts w:hint="eastAsia" w:ascii="仿宋_GB2312" w:hAnsi="黑体" w:eastAsia="仿宋_GB2312"/>
            <w:sz w:val="32"/>
            <w:szCs w:val="32"/>
          </w:rPr>
          <w:delText>%；文化体育与传媒支出（类）</w:delText>
        </w:r>
      </w:del>
      <w:del w:id="1342" w:author="杨秋霞" w:date="2024-01-30T11:13:00Z">
        <w:r>
          <w:rPr>
            <w:rFonts w:hint="eastAsia" w:ascii="仿宋_GB2312" w:hAnsi="黑体" w:eastAsia="仿宋_GB2312" w:cs="仿宋_GB2312"/>
            <w:sz w:val="32"/>
            <w:szCs w:val="32"/>
          </w:rPr>
          <w:delText>支出××</w:delText>
        </w:r>
      </w:del>
      <w:del w:id="1343" w:author="杨秋霞" w:date="2024-01-30T11:13:00Z">
        <w:r>
          <w:rPr>
            <w:rFonts w:hint="eastAsia" w:ascii="仿宋_GB2312" w:hAnsi="黑体" w:eastAsia="仿宋_GB2312"/>
            <w:sz w:val="32"/>
            <w:szCs w:val="32"/>
          </w:rPr>
          <w:delText>万元，占</w:delText>
        </w:r>
      </w:del>
      <w:del w:id="1344" w:author="杨秋霞" w:date="2024-01-30T11:13:00Z">
        <w:r>
          <w:rPr>
            <w:rFonts w:hint="eastAsia" w:ascii="仿宋_GB2312" w:hAnsi="黑体" w:eastAsia="仿宋_GB2312" w:cs="仿宋_GB2312"/>
            <w:sz w:val="32"/>
            <w:szCs w:val="32"/>
          </w:rPr>
          <w:delText>×</w:delText>
        </w:r>
      </w:del>
      <w:del w:id="1345" w:author="杨秋霞" w:date="2024-01-30T11:13:00Z">
        <w:r>
          <w:rPr>
            <w:rFonts w:hint="eastAsia" w:ascii="仿宋_GB2312" w:hAnsi="黑体" w:eastAsia="仿宋_GB2312"/>
            <w:sz w:val="32"/>
            <w:szCs w:val="32"/>
          </w:rPr>
          <w:delText>%；社会保障和就业支出（类）</w:delText>
        </w:r>
      </w:del>
      <w:del w:id="1346" w:author="杨秋霞" w:date="2024-01-30T11:13:00Z">
        <w:r>
          <w:rPr>
            <w:rFonts w:hint="eastAsia" w:ascii="仿宋_GB2312" w:hAnsi="黑体" w:eastAsia="仿宋_GB2312" w:cs="仿宋_GB2312"/>
            <w:sz w:val="32"/>
            <w:szCs w:val="32"/>
          </w:rPr>
          <w:delText>支出××</w:delText>
        </w:r>
      </w:del>
      <w:del w:id="1347" w:author="杨秋霞" w:date="2024-01-30T11:13:00Z">
        <w:r>
          <w:rPr>
            <w:rFonts w:hint="eastAsia" w:ascii="仿宋_GB2312" w:hAnsi="黑体" w:eastAsia="仿宋_GB2312"/>
            <w:sz w:val="32"/>
            <w:szCs w:val="32"/>
          </w:rPr>
          <w:delText>万元，占</w:delText>
        </w:r>
      </w:del>
      <w:del w:id="1348" w:author="杨秋霞" w:date="2024-01-30T11:13:00Z">
        <w:r>
          <w:rPr>
            <w:rFonts w:hint="eastAsia" w:ascii="仿宋_GB2312" w:hAnsi="黑体" w:eastAsia="仿宋_GB2312" w:cs="仿宋_GB2312"/>
            <w:sz w:val="32"/>
            <w:szCs w:val="32"/>
          </w:rPr>
          <w:delText>×</w:delText>
        </w:r>
      </w:del>
      <w:del w:id="1349" w:author="杨秋霞" w:date="2024-01-30T11:13:00Z">
        <w:r>
          <w:rPr>
            <w:rFonts w:hint="eastAsia" w:ascii="仿宋_GB2312" w:hAnsi="黑体" w:eastAsia="仿宋_GB2312"/>
            <w:sz w:val="32"/>
            <w:szCs w:val="32"/>
          </w:rPr>
          <w:delText>%；节能环保（类）</w:delText>
        </w:r>
      </w:del>
      <w:del w:id="1350" w:author="杨秋霞" w:date="2024-01-30T11:13:00Z">
        <w:r>
          <w:rPr>
            <w:rFonts w:hint="eastAsia" w:ascii="仿宋_GB2312" w:hAnsi="黑体" w:eastAsia="仿宋_GB2312" w:cs="仿宋_GB2312"/>
            <w:sz w:val="32"/>
            <w:szCs w:val="32"/>
          </w:rPr>
          <w:delText>支出××</w:delText>
        </w:r>
      </w:del>
      <w:del w:id="1351" w:author="杨秋霞" w:date="2024-01-30T11:13:00Z">
        <w:r>
          <w:rPr>
            <w:rFonts w:hint="eastAsia" w:ascii="仿宋_GB2312" w:hAnsi="黑体" w:eastAsia="仿宋_GB2312"/>
            <w:sz w:val="32"/>
            <w:szCs w:val="32"/>
          </w:rPr>
          <w:delText>万元，占</w:delText>
        </w:r>
      </w:del>
      <w:del w:id="1352" w:author="杨秋霞" w:date="2024-01-30T11:13:00Z">
        <w:r>
          <w:rPr>
            <w:rFonts w:hint="eastAsia" w:ascii="仿宋_GB2312" w:hAnsi="黑体" w:eastAsia="仿宋_GB2312" w:cs="仿宋_GB2312"/>
            <w:sz w:val="32"/>
            <w:szCs w:val="32"/>
          </w:rPr>
          <w:delText>×</w:delText>
        </w:r>
      </w:del>
      <w:del w:id="1353" w:author="杨秋霞" w:date="2024-01-30T11:13:00Z">
        <w:r>
          <w:rPr>
            <w:rFonts w:hint="eastAsia" w:ascii="仿宋_GB2312" w:hAnsi="黑体" w:eastAsia="仿宋_GB2312"/>
            <w:sz w:val="32"/>
            <w:szCs w:val="32"/>
          </w:rPr>
          <w:delText>%；</w:delText>
        </w:r>
      </w:del>
      <w:del w:id="1354" w:author="杨秋霞" w:date="2024-01-30T11:13:00Z">
        <w:r>
          <w:rPr>
            <w:rFonts w:ascii="仿宋_GB2312" w:hAnsi="黑体" w:eastAsia="仿宋_GB2312"/>
            <w:sz w:val="32"/>
            <w:szCs w:val="32"/>
          </w:rPr>
          <w:delText>……</w:delText>
        </w:r>
      </w:del>
      <w:del w:id="1355" w:author="杨秋霞" w:date="2024-01-30T11:13:00Z">
        <w:r>
          <w:rPr>
            <w:rFonts w:hint="eastAsia" w:ascii="仿宋_GB2312" w:hAnsi="黑体" w:eastAsia="仿宋_GB2312"/>
            <w:sz w:val="32"/>
            <w:szCs w:val="32"/>
          </w:rPr>
          <w:delText>。</w:delText>
        </w:r>
      </w:del>
    </w:p>
    <w:p>
      <w:pPr>
        <w:ind w:firstLine="640"/>
        <w:jc w:val="left"/>
        <w:rPr>
          <w:del w:id="1356" w:author="杨秋霞" w:date="2024-01-30T11:13:00Z"/>
          <w:rFonts w:ascii="楷体" w:hAnsi="楷体" w:eastAsia="楷体"/>
          <w:sz w:val="32"/>
          <w:szCs w:val="32"/>
        </w:rPr>
      </w:pPr>
      <w:del w:id="1357" w:author="杨秋霞" w:date="2024-01-30T11:13:00Z">
        <w:r>
          <w:rPr>
            <w:rFonts w:hint="eastAsia" w:ascii="楷体" w:hAnsi="楷体" w:eastAsia="楷体"/>
            <w:sz w:val="32"/>
            <w:szCs w:val="32"/>
          </w:rPr>
          <w:delText>（三）政府性基金预算当年拨款具体使用情况</w:delText>
        </w:r>
      </w:del>
    </w:p>
    <w:p>
      <w:pPr>
        <w:ind w:firstLine="640" w:firstLineChars="200"/>
        <w:rPr>
          <w:del w:id="1358" w:author="杨秋霞" w:date="2024-01-30T11:13:00Z"/>
          <w:rFonts w:ascii="仿宋_GB2312" w:hAnsi="黑体" w:eastAsia="仿宋_GB2312"/>
          <w:sz w:val="32"/>
          <w:szCs w:val="32"/>
        </w:rPr>
      </w:pPr>
      <w:del w:id="1359" w:author="杨秋霞" w:date="2024-01-30T11:13:00Z">
        <w:r>
          <w:rPr>
            <w:rFonts w:hint="eastAsia" w:ascii="仿宋_GB2312" w:hAnsi="黑体" w:eastAsia="仿宋_GB2312" w:cs="仿宋_GB2312"/>
            <w:sz w:val="32"/>
            <w:szCs w:val="32"/>
          </w:rPr>
          <w:delText>1. 科学技术支出（类）核电站乏燃料处理处置基金支出（款）乏燃料运输（项）××</w:delText>
        </w:r>
      </w:del>
      <w:del w:id="1360" w:author="杨秋霞" w:date="2024-01-30T11:13:00Z">
        <w:r>
          <w:rPr>
            <w:rFonts w:hint="eastAsia" w:ascii="仿宋_GB2312" w:hAnsi="黑体" w:eastAsia="仿宋_GB2312"/>
            <w:sz w:val="32"/>
            <w:szCs w:val="32"/>
          </w:rPr>
          <w:delText>年预算数为</w:delText>
        </w:r>
      </w:del>
      <w:del w:id="1361" w:author="杨秋霞" w:date="2024-01-30T11:13:00Z">
        <w:r>
          <w:rPr>
            <w:rFonts w:hint="eastAsia" w:ascii="仿宋_GB2312" w:hAnsi="黑体" w:eastAsia="仿宋_GB2312" w:cs="仿宋_GB2312"/>
            <w:sz w:val="32"/>
            <w:szCs w:val="32"/>
          </w:rPr>
          <w:delText>××</w:delText>
        </w:r>
      </w:del>
      <w:del w:id="1362" w:author="杨秋霞" w:date="2024-01-30T11:13:00Z">
        <w:r>
          <w:rPr>
            <w:rFonts w:hint="eastAsia" w:ascii="仿宋_GB2312" w:hAnsi="黑体" w:eastAsia="仿宋_GB2312"/>
            <w:sz w:val="32"/>
            <w:szCs w:val="32"/>
          </w:rPr>
          <w:delText>万元，比上年预算数</w:delText>
        </w:r>
      </w:del>
      <w:del w:id="1363" w:author="杨秋霞" w:date="2024-01-30T11:13:00Z">
        <w:r>
          <w:rPr>
            <w:rFonts w:hint="eastAsia" w:ascii="仿宋_GB2312" w:hAnsi="黑体" w:eastAsia="仿宋_GB2312" w:cs="仿宋_GB2312"/>
            <w:sz w:val="32"/>
            <w:szCs w:val="32"/>
          </w:rPr>
          <w:delText>增加/减少/持平××</w:delText>
        </w:r>
      </w:del>
      <w:del w:id="1364" w:author="杨秋霞" w:date="2024-01-30T11:13:00Z">
        <w:r>
          <w:rPr>
            <w:rFonts w:hint="eastAsia" w:ascii="仿宋_GB2312" w:hAnsi="黑体" w:eastAsia="仿宋_GB2312"/>
            <w:sz w:val="32"/>
            <w:szCs w:val="32"/>
          </w:rPr>
          <w:delText>万元，主要是</w:delText>
        </w:r>
      </w:del>
      <w:del w:id="1365" w:author="杨秋霞" w:date="2024-01-30T11:13:00Z">
        <w:r>
          <w:rPr>
            <w:rFonts w:ascii="仿宋_GB2312" w:hAnsi="黑体" w:eastAsia="仿宋_GB2312"/>
            <w:sz w:val="32"/>
            <w:szCs w:val="32"/>
          </w:rPr>
          <w:delText>……</w:delText>
        </w:r>
      </w:del>
      <w:del w:id="1366" w:author="杨秋霞" w:date="2024-01-30T11:13:00Z">
        <w:r>
          <w:rPr>
            <w:rFonts w:hint="eastAsia" w:ascii="仿宋_GB2312" w:hAnsi="黑体" w:eastAsia="仿宋_GB2312"/>
            <w:sz w:val="32"/>
            <w:szCs w:val="32"/>
          </w:rPr>
          <w:delText>。</w:delText>
        </w:r>
      </w:del>
    </w:p>
    <w:p>
      <w:pPr>
        <w:ind w:firstLine="640" w:firstLineChars="200"/>
        <w:rPr>
          <w:del w:id="1367" w:author="杨秋霞" w:date="2024-01-30T11:13:00Z"/>
          <w:rFonts w:ascii="仿宋_GB2312" w:hAnsi="黑体" w:eastAsia="仿宋_GB2312"/>
          <w:sz w:val="32"/>
          <w:szCs w:val="32"/>
        </w:rPr>
      </w:pPr>
      <w:del w:id="1368" w:author="杨秋霞" w:date="2024-01-30T11:13:00Z">
        <w:r>
          <w:rPr>
            <w:rFonts w:hint="eastAsia" w:ascii="仿宋_GB2312" w:hAnsi="黑体" w:eastAsia="仿宋_GB2312"/>
            <w:sz w:val="32"/>
            <w:szCs w:val="32"/>
          </w:rPr>
          <w:delText>2.</w:delText>
        </w:r>
      </w:del>
      <w:del w:id="1369" w:author="杨秋霞" w:date="2024-01-30T11:13:00Z">
        <w:r>
          <w:rPr>
            <w:rFonts w:hint="eastAsia" w:ascii="仿宋_GB2312" w:hAnsi="黑体" w:eastAsia="仿宋_GB2312" w:cs="仿宋_GB2312"/>
            <w:sz w:val="32"/>
            <w:szCs w:val="32"/>
          </w:rPr>
          <w:delText xml:space="preserve"> 科学技术支出（类）核电站乏燃料处理处置基金支出（款）乏燃料离堆贮存（项）××</w:delText>
        </w:r>
      </w:del>
      <w:del w:id="1370" w:author="杨秋霞" w:date="2024-01-30T11:13:00Z">
        <w:r>
          <w:rPr>
            <w:rFonts w:hint="eastAsia" w:ascii="仿宋_GB2312" w:hAnsi="黑体" w:eastAsia="仿宋_GB2312"/>
            <w:sz w:val="32"/>
            <w:szCs w:val="32"/>
          </w:rPr>
          <w:delText>年预算数为</w:delText>
        </w:r>
      </w:del>
      <w:del w:id="1371" w:author="杨秋霞" w:date="2024-01-30T11:13:00Z">
        <w:r>
          <w:rPr>
            <w:rFonts w:hint="eastAsia" w:ascii="仿宋_GB2312" w:hAnsi="黑体" w:eastAsia="仿宋_GB2312" w:cs="仿宋_GB2312"/>
            <w:sz w:val="32"/>
            <w:szCs w:val="32"/>
          </w:rPr>
          <w:delText>××</w:delText>
        </w:r>
      </w:del>
      <w:del w:id="1372" w:author="杨秋霞" w:date="2024-01-30T11:13:00Z">
        <w:r>
          <w:rPr>
            <w:rFonts w:hint="eastAsia" w:ascii="仿宋_GB2312" w:hAnsi="黑体" w:eastAsia="仿宋_GB2312"/>
            <w:sz w:val="32"/>
            <w:szCs w:val="32"/>
          </w:rPr>
          <w:delText>万元，比上年预算数</w:delText>
        </w:r>
      </w:del>
      <w:del w:id="1373" w:author="杨秋霞" w:date="2024-01-30T11:13:00Z">
        <w:r>
          <w:rPr>
            <w:rFonts w:hint="eastAsia" w:ascii="仿宋_GB2312" w:hAnsi="黑体" w:eastAsia="仿宋_GB2312" w:cs="仿宋_GB2312"/>
            <w:sz w:val="32"/>
            <w:szCs w:val="32"/>
          </w:rPr>
          <w:delText>增加/减少/持平××</w:delText>
        </w:r>
      </w:del>
      <w:del w:id="1374" w:author="杨秋霞" w:date="2024-01-30T11:13:00Z">
        <w:r>
          <w:rPr>
            <w:rFonts w:hint="eastAsia" w:ascii="仿宋_GB2312" w:hAnsi="黑体" w:eastAsia="仿宋_GB2312"/>
            <w:sz w:val="32"/>
            <w:szCs w:val="32"/>
          </w:rPr>
          <w:delText>万元，主要是</w:delText>
        </w:r>
      </w:del>
      <w:del w:id="1375" w:author="杨秋霞" w:date="2024-01-30T11:13:00Z">
        <w:r>
          <w:rPr>
            <w:rFonts w:ascii="仿宋_GB2312" w:hAnsi="黑体" w:eastAsia="仿宋_GB2312"/>
            <w:sz w:val="32"/>
            <w:szCs w:val="32"/>
          </w:rPr>
          <w:delText>……</w:delText>
        </w:r>
      </w:del>
      <w:del w:id="1376" w:author="杨秋霞" w:date="2024-01-30T11:13:00Z">
        <w:r>
          <w:rPr>
            <w:rFonts w:hint="eastAsia" w:ascii="仿宋_GB2312" w:hAnsi="黑体" w:eastAsia="仿宋_GB2312"/>
            <w:sz w:val="32"/>
            <w:szCs w:val="32"/>
          </w:rPr>
          <w:delText>。</w:delText>
        </w:r>
      </w:del>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ins w:id="1377" w:author="杨秋霞" w:date="2024-01-30T10:35:00Z">
        <w:r>
          <w:rPr>
            <w:rFonts w:hint="eastAsia" w:ascii="黑体" w:hAnsi="黑体" w:eastAsia="黑体" w:cs="Times New Roman"/>
            <w:sz w:val="32"/>
            <w:shd w:val="clear" w:color="auto" w:fill="FFFFFF"/>
            <w:lang w:eastAsia="zh-CN"/>
          </w:rPr>
          <w:t>三亚市会计管理中心（三亚市财政国库支付局）</w:t>
        </w:r>
      </w:ins>
      <w:ins w:id="1378" w:author="杨秋霞" w:date="2024-01-30T10:35:00Z">
        <w:r>
          <w:rPr>
            <w:rFonts w:hint="eastAsia" w:ascii="黑体" w:hAnsi="黑体" w:eastAsia="黑体" w:cs="Times New Roman"/>
            <w:sz w:val="32"/>
            <w:shd w:val="clear" w:color="auto" w:fill="FFFFFF"/>
            <w:lang w:val="en-US" w:eastAsia="zh-CN"/>
          </w:rPr>
          <w:t>202</w:t>
        </w:r>
      </w:ins>
      <w:ins w:id="1379" w:author="杨秋霞" w:date="2024-01-30T10:35:00Z">
        <w:del w:id="1380" w:author="杨薇" w:date="2025-02-07T17:10:00Z">
          <w:r>
            <w:rPr>
              <w:rFonts w:hint="eastAsia" w:ascii="黑体" w:hAnsi="黑体" w:eastAsia="黑体" w:cs="Times New Roman"/>
              <w:sz w:val="32"/>
              <w:shd w:val="clear" w:color="auto" w:fill="FFFFFF"/>
              <w:lang w:val="en-US" w:eastAsia="zh-CN"/>
            </w:rPr>
            <w:delText>4</w:delText>
          </w:r>
        </w:del>
      </w:ins>
      <w:ins w:id="1381" w:author="杨薇" w:date="2025-02-07T17:10:00Z">
        <w:r>
          <w:rPr>
            <w:rFonts w:hint="eastAsia" w:ascii="黑体" w:hAnsi="黑体" w:eastAsia="黑体" w:cs="Times New Roman"/>
            <w:sz w:val="32"/>
            <w:shd w:val="clear" w:color="auto" w:fill="FFFFFF"/>
            <w:lang w:val="en-US" w:eastAsia="zh-CN"/>
          </w:rPr>
          <w:t>5</w:t>
        </w:r>
      </w:ins>
      <w:ins w:id="1382" w:author="杨秋霞" w:date="2024-01-30T10:35:00Z">
        <w:r>
          <w:rPr>
            <w:rFonts w:hint="eastAsia" w:ascii="黑体" w:hAnsi="黑体" w:eastAsia="黑体" w:cs="Times New Roman"/>
            <w:sz w:val="32"/>
            <w:shd w:val="clear" w:color="auto" w:fill="FFFFFF"/>
          </w:rPr>
          <w:t>年</w:t>
        </w:r>
      </w:ins>
      <w:r>
        <w:rPr>
          <w:rFonts w:hint="eastAsia" w:ascii="黑体" w:hAnsi="黑体" w:eastAsia="黑体" w:cs="Times New Roman"/>
          <w:sz w:val="32"/>
          <w:shd w:val="clear" w:color="auto" w:fill="FFFFFF"/>
        </w:rPr>
        <w:t>收支预算情况的总体说明</w:t>
      </w:r>
    </w:p>
    <w:p>
      <w:pPr>
        <w:ind w:firstLine="640" w:firstLineChars="200"/>
        <w:rPr>
          <w:ins w:id="1383" w:author="杨秋霞" w:date="2024-01-30T11:14:00Z"/>
          <w:rFonts w:ascii="仿宋_GB2312" w:hAnsi="黑体" w:eastAsia="仿宋_GB2312"/>
          <w:sz w:val="32"/>
          <w:szCs w:val="32"/>
          <w:highlight w:val="none"/>
        </w:rPr>
      </w:pPr>
      <w:ins w:id="1384" w:author="杨秋霞" w:date="2024-01-30T11:14:00Z">
        <w:r>
          <w:rPr>
            <w:rFonts w:hint="eastAsia" w:ascii="仿宋_GB2312" w:hAnsi="黑体" w:eastAsia="仿宋_GB2312" w:cs="仿宋_GB2312"/>
            <w:sz w:val="32"/>
            <w:szCs w:val="32"/>
            <w:highlight w:val="none"/>
          </w:rPr>
          <w:t>按照综合预算原则，</w:t>
        </w:r>
      </w:ins>
      <w:ins w:id="1385" w:author="杨秋霞" w:date="2024-01-30T11:14:00Z">
        <w:r>
          <w:rPr>
            <w:rFonts w:hint="eastAsia" w:ascii="仿宋_GB2312" w:hAnsi="黑体" w:eastAsia="仿宋_GB2312"/>
            <w:sz w:val="32"/>
            <w:szCs w:val="32"/>
            <w:highlight w:val="none"/>
            <w:lang w:eastAsia="zh-CN"/>
          </w:rPr>
          <w:t>三亚市会计管理中心（三亚市财政国库支付局）</w:t>
        </w:r>
      </w:ins>
      <w:ins w:id="1386" w:author="杨秋霞" w:date="2024-01-30T11:14:00Z">
        <w:r>
          <w:rPr>
            <w:rFonts w:hint="eastAsia" w:ascii="仿宋_GB2312" w:hAnsi="黑体" w:eastAsia="仿宋_GB2312" w:cs="仿宋_GB2312"/>
            <w:sz w:val="32"/>
            <w:szCs w:val="32"/>
            <w:highlight w:val="none"/>
          </w:rPr>
          <w:t>所有收入和支出均纳入部门预算管理。收入包括：一般公共预算收入</w:t>
        </w:r>
      </w:ins>
      <w:ins w:id="1387" w:author="杨秋霞" w:date="2024-01-30T11:14:00Z">
        <w:r>
          <w:rPr>
            <w:rFonts w:hint="eastAsia" w:ascii="仿宋_GB2312" w:hAnsi="黑体" w:eastAsia="仿宋_GB2312"/>
            <w:sz w:val="32"/>
            <w:szCs w:val="32"/>
            <w:highlight w:val="none"/>
          </w:rPr>
          <w:t>；支出包括：一般公共服务支出、 社会保障和就业支出、 卫生健康支出、 住房保障支出。</w:t>
        </w:r>
      </w:ins>
      <w:ins w:id="1388" w:author="杨秋霞" w:date="2024-01-30T11:14:00Z">
        <w:r>
          <w:rPr>
            <w:rFonts w:hint="eastAsia" w:ascii="仿宋_GB2312" w:hAnsi="黑体" w:eastAsia="仿宋_GB2312"/>
            <w:sz w:val="32"/>
            <w:szCs w:val="32"/>
            <w:highlight w:val="none"/>
            <w:lang w:eastAsia="zh-CN"/>
          </w:rPr>
          <w:t>三亚市会计管理中心（三亚市财政国库支付局）</w:t>
        </w:r>
      </w:ins>
      <w:ins w:id="1389" w:author="杨秋霞" w:date="2024-01-30T11:14:00Z">
        <w:r>
          <w:rPr>
            <w:rFonts w:hint="eastAsia" w:ascii="仿宋_GB2312" w:hAnsi="黑体" w:eastAsia="仿宋_GB2312"/>
            <w:sz w:val="32"/>
            <w:szCs w:val="32"/>
            <w:highlight w:val="none"/>
            <w:lang w:val="en-US" w:eastAsia="zh-CN"/>
          </w:rPr>
          <w:t>202</w:t>
        </w:r>
      </w:ins>
      <w:ins w:id="1390" w:author="杨秋霞" w:date="2024-01-30T11:15:00Z">
        <w:del w:id="1391" w:author="杨薇" w:date="2025-02-07T17:10:00Z">
          <w:r>
            <w:rPr>
              <w:rFonts w:hint="eastAsia" w:ascii="仿宋_GB2312" w:hAnsi="黑体" w:eastAsia="仿宋_GB2312"/>
              <w:sz w:val="32"/>
              <w:szCs w:val="32"/>
              <w:highlight w:val="none"/>
              <w:lang w:val="en-US" w:eastAsia="zh-CN"/>
            </w:rPr>
            <w:delText>4</w:delText>
          </w:r>
        </w:del>
      </w:ins>
      <w:ins w:id="1392" w:author="杨薇" w:date="2025-02-07T17:10:00Z">
        <w:r>
          <w:rPr>
            <w:rFonts w:hint="eastAsia" w:ascii="仿宋_GB2312" w:hAnsi="黑体" w:eastAsia="仿宋_GB2312"/>
            <w:sz w:val="32"/>
            <w:szCs w:val="32"/>
            <w:highlight w:val="none"/>
            <w:lang w:val="en-US" w:eastAsia="zh-CN"/>
          </w:rPr>
          <w:t>5</w:t>
        </w:r>
      </w:ins>
      <w:ins w:id="1393" w:author="杨秋霞" w:date="2024-01-30T11:14:00Z">
        <w:r>
          <w:rPr>
            <w:rFonts w:hint="eastAsia" w:ascii="仿宋_GB2312" w:hAnsi="黑体" w:eastAsia="仿宋_GB2312"/>
            <w:sz w:val="32"/>
            <w:szCs w:val="32"/>
            <w:highlight w:val="none"/>
          </w:rPr>
          <w:t>年收支总预算</w:t>
        </w:r>
      </w:ins>
      <w:ins w:id="1394" w:author="杨薇" w:date="2025-02-07T17:11:00Z">
        <w:r>
          <w:rPr>
            <w:rFonts w:hint="eastAsia" w:ascii="仿宋_GB2312" w:hAnsi="黑体" w:eastAsia="仿宋_GB2312" w:cs="仿宋_GB2312"/>
            <w:sz w:val="32"/>
            <w:szCs w:val="32"/>
            <w:rPrChange w:id="1395" w:author="杨薇" w:date="2025-02-07T17:11:00Z">
              <w:rPr>
                <w:rFonts w:hint="eastAsia"/>
              </w:rPr>
            </w:rPrChange>
          </w:rPr>
          <w:t>2,313.65</w:t>
        </w:r>
      </w:ins>
      <w:ins w:id="1396" w:author="杨秋霞" w:date="2024-01-30T11:16:00Z">
        <w:del w:id="1397" w:author="杨薇" w:date="2025-02-07T17:11:00Z">
          <w:r>
            <w:rPr>
              <w:rFonts w:hint="eastAsia" w:ascii="仿宋_GB2312" w:hAnsi="黑体" w:eastAsia="仿宋_GB2312" w:cs="仿宋_GB2312"/>
              <w:sz w:val="32"/>
              <w:szCs w:val="32"/>
              <w:highlight w:val="none"/>
              <w:lang w:val="en-US" w:eastAsia="zh-CN"/>
            </w:rPr>
            <w:delText>2,403.55</w:delText>
          </w:r>
        </w:del>
      </w:ins>
      <w:ins w:id="1398" w:author="杨秋霞" w:date="2024-01-30T11:14:00Z">
        <w:r>
          <w:rPr>
            <w:rFonts w:hint="eastAsia" w:ascii="仿宋_GB2312" w:hAnsi="黑体" w:eastAsia="仿宋_GB2312"/>
            <w:sz w:val="32"/>
            <w:szCs w:val="32"/>
            <w:highlight w:val="none"/>
          </w:rPr>
          <w:t>万元。</w:t>
        </w:r>
      </w:ins>
    </w:p>
    <w:p>
      <w:pPr>
        <w:ind w:firstLine="640" w:firstLineChars="200"/>
        <w:rPr>
          <w:del w:id="1399" w:author="杨秋霞" w:date="2024-01-30T11:14:00Z"/>
          <w:rFonts w:ascii="仿宋_GB2312" w:hAnsi="黑体" w:eastAsia="仿宋_GB2312"/>
          <w:sz w:val="32"/>
          <w:szCs w:val="32"/>
        </w:rPr>
      </w:pPr>
      <w:del w:id="1400" w:author="杨秋霞" w:date="2024-01-30T11:14:00Z">
        <w:r>
          <w:rPr>
            <w:rFonts w:hint="eastAsia" w:ascii="仿宋_GB2312" w:hAnsi="黑体" w:eastAsia="仿宋_GB2312" w:cs="仿宋_GB2312"/>
            <w:sz w:val="32"/>
            <w:szCs w:val="32"/>
          </w:rPr>
          <w:delText>按照综合预算原则，××（部门或单位）所有收入和支出均纳入部门预算管理。收入包括：一般公共预算收入、政府性基金收入、其他财政资金收入、事业收入、</w:delText>
        </w:r>
      </w:del>
      <w:del w:id="1401" w:author="杨秋霞" w:date="2024-01-30T11:14:00Z">
        <w:r>
          <w:rPr>
            <w:rFonts w:ascii="仿宋_GB2312" w:hAnsi="黑体" w:eastAsia="仿宋_GB2312"/>
            <w:sz w:val="32"/>
            <w:szCs w:val="32"/>
          </w:rPr>
          <w:delText>……</w:delText>
        </w:r>
      </w:del>
      <w:del w:id="1402" w:author="杨秋霞" w:date="2024-01-30T11:14:00Z">
        <w:r>
          <w:rPr>
            <w:rFonts w:hint="eastAsia" w:ascii="仿宋_GB2312" w:hAnsi="黑体" w:eastAsia="仿宋_GB2312"/>
            <w:sz w:val="32"/>
            <w:szCs w:val="32"/>
          </w:rPr>
          <w:delText>；支出包括：一般公共服务支出、外交支出、国防支出、公共安全支出、教育支出、</w:delText>
        </w:r>
      </w:del>
      <w:del w:id="1403" w:author="杨秋霞" w:date="2024-01-30T11:14:00Z">
        <w:r>
          <w:rPr>
            <w:rFonts w:ascii="仿宋_GB2312" w:hAnsi="黑体" w:eastAsia="仿宋_GB2312"/>
            <w:sz w:val="32"/>
            <w:szCs w:val="32"/>
          </w:rPr>
          <w:delText>……</w:delText>
        </w:r>
      </w:del>
      <w:del w:id="1404" w:author="杨秋霞" w:date="2024-01-30T11:14:00Z">
        <w:r>
          <w:rPr>
            <w:rFonts w:hint="eastAsia" w:ascii="仿宋_GB2312" w:hAnsi="黑体" w:eastAsia="仿宋_GB2312"/>
            <w:sz w:val="32"/>
            <w:szCs w:val="32"/>
          </w:rPr>
          <w:delText>。</w:delText>
        </w:r>
      </w:del>
      <w:del w:id="1405" w:author="杨秋霞" w:date="2024-01-30T11:14:00Z">
        <w:r>
          <w:rPr>
            <w:rFonts w:hint="eastAsia" w:ascii="仿宋_GB2312" w:hAnsi="黑体" w:eastAsia="仿宋_GB2312" w:cs="仿宋_GB2312"/>
            <w:sz w:val="32"/>
            <w:szCs w:val="32"/>
          </w:rPr>
          <w:delText>××（部门或单位）××</w:delText>
        </w:r>
      </w:del>
      <w:del w:id="1406" w:author="杨秋霞" w:date="2024-01-30T11:14:00Z">
        <w:r>
          <w:rPr>
            <w:rFonts w:hint="eastAsia" w:ascii="仿宋_GB2312" w:hAnsi="黑体" w:eastAsia="仿宋_GB2312"/>
            <w:sz w:val="32"/>
            <w:szCs w:val="32"/>
          </w:rPr>
          <w:delText>年收支总预算</w:delText>
        </w:r>
      </w:del>
      <w:del w:id="1407" w:author="杨秋霞" w:date="2024-01-30T11:14:00Z">
        <w:r>
          <w:rPr>
            <w:rFonts w:hint="eastAsia" w:ascii="仿宋_GB2312" w:hAnsi="黑体" w:eastAsia="仿宋_GB2312" w:cs="仿宋_GB2312"/>
            <w:sz w:val="32"/>
            <w:szCs w:val="32"/>
          </w:rPr>
          <w:delText>××</w:delText>
        </w:r>
      </w:del>
      <w:del w:id="1408" w:author="杨秋霞" w:date="2024-01-30T11:14:00Z">
        <w:r>
          <w:rPr>
            <w:rFonts w:hint="eastAsia" w:ascii="仿宋_GB2312" w:hAnsi="黑体" w:eastAsia="仿宋_GB2312"/>
            <w:sz w:val="32"/>
            <w:szCs w:val="32"/>
          </w:rPr>
          <w:delText>万元。</w:delText>
        </w:r>
      </w:del>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ins w:id="1409" w:author="杨秋霞" w:date="2024-01-30T10:35:00Z">
        <w:r>
          <w:rPr>
            <w:rFonts w:hint="eastAsia" w:ascii="黑体" w:hAnsi="黑体" w:eastAsia="黑体" w:cs="Times New Roman"/>
            <w:sz w:val="32"/>
            <w:shd w:val="clear" w:color="auto" w:fill="FFFFFF"/>
            <w:lang w:eastAsia="zh-CN"/>
          </w:rPr>
          <w:t>三亚市会计管理中心（三亚市财政国库支付局）</w:t>
        </w:r>
      </w:ins>
      <w:ins w:id="1410" w:author="杨秋霞" w:date="2024-01-30T10:35:00Z">
        <w:r>
          <w:rPr>
            <w:rFonts w:hint="eastAsia" w:ascii="黑体" w:hAnsi="黑体" w:eastAsia="黑体" w:cs="Times New Roman"/>
            <w:sz w:val="32"/>
            <w:shd w:val="clear" w:color="auto" w:fill="FFFFFF"/>
            <w:lang w:val="en-US" w:eastAsia="zh-CN"/>
          </w:rPr>
          <w:t>202</w:t>
        </w:r>
      </w:ins>
      <w:ins w:id="1411" w:author="杨秋霞" w:date="2024-01-30T10:35:00Z">
        <w:del w:id="1412" w:author="杨薇" w:date="2025-02-07T17:11:00Z">
          <w:r>
            <w:rPr>
              <w:rFonts w:hint="eastAsia" w:ascii="黑体" w:hAnsi="黑体" w:eastAsia="黑体" w:cs="Times New Roman"/>
              <w:sz w:val="32"/>
              <w:shd w:val="clear" w:color="auto" w:fill="FFFFFF"/>
              <w:lang w:val="en-US" w:eastAsia="zh-CN"/>
            </w:rPr>
            <w:delText>4</w:delText>
          </w:r>
        </w:del>
      </w:ins>
      <w:ins w:id="1413" w:author="杨薇" w:date="2025-02-07T17:11:00Z">
        <w:r>
          <w:rPr>
            <w:rFonts w:hint="eastAsia" w:ascii="黑体" w:hAnsi="黑体" w:eastAsia="黑体" w:cs="Times New Roman"/>
            <w:sz w:val="32"/>
            <w:shd w:val="clear" w:color="auto" w:fill="FFFFFF"/>
            <w:lang w:val="en-US" w:eastAsia="zh-CN"/>
          </w:rPr>
          <w:t>5</w:t>
        </w:r>
      </w:ins>
      <w:ins w:id="1414" w:author="杨秋霞" w:date="2024-01-30T10:35:00Z">
        <w:r>
          <w:rPr>
            <w:rFonts w:hint="eastAsia" w:ascii="黑体" w:hAnsi="黑体" w:eastAsia="黑体" w:cs="Times New Roman"/>
            <w:sz w:val="32"/>
            <w:shd w:val="clear" w:color="auto" w:fill="FFFFFF"/>
          </w:rPr>
          <w:t>年</w:t>
        </w:r>
      </w:ins>
      <w:r>
        <w:rPr>
          <w:rFonts w:hint="eastAsia" w:ascii="黑体" w:hAnsi="黑体" w:eastAsia="黑体" w:cs="Times New Roman"/>
          <w:sz w:val="32"/>
          <w:shd w:val="clear" w:color="auto" w:fill="FFFFFF"/>
        </w:rPr>
        <w:t>收入预算情况说明</w:t>
      </w:r>
    </w:p>
    <w:p>
      <w:pPr>
        <w:ind w:firstLine="640" w:firstLineChars="200"/>
        <w:rPr>
          <w:ins w:id="1415" w:author="杨薇" w:date="2025-02-07T17:12:00Z"/>
          <w:rFonts w:ascii="仿宋_GB2312" w:hAnsi="黑体" w:eastAsia="仿宋_GB2312"/>
          <w:color w:val="FF0000"/>
          <w:sz w:val="32"/>
          <w:szCs w:val="32"/>
        </w:rPr>
      </w:pPr>
      <w:ins w:id="1416" w:author="杨秋霞" w:date="2024-01-30T11:16:00Z">
        <w:r>
          <w:rPr>
            <w:rFonts w:hint="eastAsia" w:ascii="仿宋_GB2312" w:hAnsi="黑体" w:eastAsia="仿宋_GB2312"/>
            <w:sz w:val="32"/>
            <w:szCs w:val="32"/>
            <w:highlight w:val="none"/>
            <w:lang w:eastAsia="zh-CN"/>
          </w:rPr>
          <w:t>三亚市会计管理中心（三亚市财政国库支付局）</w:t>
        </w:r>
      </w:ins>
      <w:ins w:id="1417" w:author="杨秋霞" w:date="2024-01-30T11:16:00Z">
        <w:r>
          <w:rPr>
            <w:rFonts w:hint="eastAsia" w:ascii="仿宋_GB2312" w:hAnsi="黑体" w:eastAsia="仿宋_GB2312"/>
            <w:sz w:val="32"/>
            <w:szCs w:val="32"/>
            <w:highlight w:val="none"/>
            <w:lang w:val="en-US" w:eastAsia="zh-CN"/>
          </w:rPr>
          <w:t>202</w:t>
        </w:r>
      </w:ins>
      <w:ins w:id="1418" w:author="杨秋霞" w:date="2024-01-30T11:16:00Z">
        <w:del w:id="1419" w:author="杨薇" w:date="2025-02-07T17:11:00Z">
          <w:r>
            <w:rPr>
              <w:rFonts w:hint="eastAsia" w:ascii="仿宋_GB2312" w:hAnsi="黑体" w:eastAsia="仿宋_GB2312"/>
              <w:sz w:val="32"/>
              <w:szCs w:val="32"/>
              <w:highlight w:val="none"/>
              <w:lang w:val="en-US" w:eastAsia="zh-CN"/>
            </w:rPr>
            <w:delText>4</w:delText>
          </w:r>
        </w:del>
      </w:ins>
      <w:ins w:id="1420" w:author="杨薇" w:date="2025-02-07T17:11:00Z">
        <w:r>
          <w:rPr>
            <w:rFonts w:hint="eastAsia" w:ascii="仿宋_GB2312" w:hAnsi="黑体" w:eastAsia="仿宋_GB2312"/>
            <w:sz w:val="32"/>
            <w:szCs w:val="32"/>
            <w:highlight w:val="none"/>
            <w:lang w:val="en-US" w:eastAsia="zh-CN"/>
          </w:rPr>
          <w:t>5</w:t>
        </w:r>
      </w:ins>
      <w:ins w:id="1421" w:author="杨秋霞" w:date="2024-01-30T11:16:00Z">
        <w:r>
          <w:rPr>
            <w:rFonts w:hint="eastAsia" w:ascii="仿宋_GB2312" w:hAnsi="黑体" w:eastAsia="仿宋_GB2312"/>
            <w:sz w:val="32"/>
            <w:szCs w:val="32"/>
            <w:highlight w:val="none"/>
          </w:rPr>
          <w:t>年收入预算</w:t>
        </w:r>
      </w:ins>
      <w:ins w:id="1422" w:author="杨薇" w:date="2025-02-07T17:11:00Z">
        <w:r>
          <w:rPr>
            <w:rFonts w:hint="eastAsia" w:ascii="仿宋_GB2312" w:hAnsi="黑体" w:eastAsia="仿宋_GB2312" w:cs="仿宋_GB2312"/>
            <w:sz w:val="32"/>
            <w:szCs w:val="32"/>
            <w:rPrChange w:id="1423" w:author="杨薇" w:date="2025-02-07T17:11:00Z">
              <w:rPr>
                <w:rFonts w:hint="eastAsia"/>
              </w:rPr>
            </w:rPrChange>
          </w:rPr>
          <w:t>2,313.65</w:t>
        </w:r>
      </w:ins>
      <w:ins w:id="1424" w:author="杨秋霞" w:date="2024-01-30T11:16:00Z">
        <w:del w:id="1425" w:author="杨薇" w:date="2025-02-07T17:11:00Z">
          <w:r>
            <w:rPr>
              <w:rFonts w:hint="eastAsia" w:ascii="仿宋_GB2312" w:hAnsi="黑体" w:eastAsia="仿宋_GB2312" w:cs="仿宋_GB2312"/>
              <w:sz w:val="32"/>
              <w:szCs w:val="32"/>
              <w:highlight w:val="none"/>
              <w:lang w:val="en-US" w:eastAsia="zh-CN"/>
            </w:rPr>
            <w:delText>2,403.55</w:delText>
          </w:r>
        </w:del>
      </w:ins>
      <w:ins w:id="1426" w:author="杨秋霞" w:date="2024-01-30T11:16:00Z">
        <w:r>
          <w:rPr>
            <w:rFonts w:hint="eastAsia" w:ascii="仿宋_GB2312" w:hAnsi="黑体" w:eastAsia="仿宋_GB2312"/>
            <w:sz w:val="32"/>
            <w:szCs w:val="32"/>
            <w:highlight w:val="none"/>
          </w:rPr>
          <w:t>万元，其中：上年结转</w:t>
        </w:r>
      </w:ins>
      <w:ins w:id="1427" w:author="杨秋霞" w:date="2024-01-30T11:16:00Z">
        <w:r>
          <w:rPr>
            <w:rFonts w:hint="eastAsia" w:ascii="仿宋_GB2312" w:hAnsi="黑体" w:eastAsia="仿宋_GB2312"/>
            <w:sz w:val="32"/>
            <w:szCs w:val="32"/>
            <w:highlight w:val="none"/>
            <w:lang w:eastAsia="zh-CN"/>
          </w:rPr>
          <w:t>结余</w:t>
        </w:r>
      </w:ins>
      <w:ins w:id="1428" w:author="杨秋霞" w:date="2024-01-30T11:16:00Z">
        <w:r>
          <w:rPr>
            <w:rFonts w:hint="eastAsia" w:ascii="仿宋_GB2312" w:hAnsi="黑体" w:eastAsia="仿宋_GB2312" w:cs="仿宋_GB2312"/>
            <w:sz w:val="32"/>
            <w:szCs w:val="32"/>
            <w:highlight w:val="none"/>
            <w:lang w:val="en-US" w:eastAsia="zh-CN"/>
          </w:rPr>
          <w:t>0</w:t>
        </w:r>
      </w:ins>
      <w:ins w:id="1429" w:author="杨秋霞" w:date="2024-01-30T11:16:00Z">
        <w:r>
          <w:rPr>
            <w:rFonts w:hint="eastAsia" w:ascii="仿宋_GB2312" w:hAnsi="黑体" w:eastAsia="仿宋_GB2312"/>
            <w:sz w:val="32"/>
            <w:szCs w:val="32"/>
            <w:highlight w:val="none"/>
          </w:rPr>
          <w:t>万元；</w:t>
        </w:r>
      </w:ins>
      <w:ins w:id="1430" w:author="杨秋霞" w:date="2024-01-30T11:16:00Z">
        <w:r>
          <w:rPr>
            <w:rFonts w:hint="eastAsia" w:ascii="仿宋_GB2312" w:hAnsi="黑体" w:eastAsia="仿宋_GB2312"/>
            <w:sz w:val="32"/>
            <w:szCs w:val="32"/>
            <w:highlight w:val="none"/>
            <w:lang w:eastAsia="zh-CN"/>
          </w:rPr>
          <w:t>一般公共预算拨款收入</w:t>
        </w:r>
      </w:ins>
      <w:ins w:id="1431" w:author="杨薇" w:date="2025-02-07T17:11:00Z">
        <w:r>
          <w:rPr>
            <w:rFonts w:hint="eastAsia" w:ascii="仿宋_GB2312" w:hAnsi="黑体" w:eastAsia="仿宋_GB2312"/>
            <w:sz w:val="32"/>
            <w:szCs w:val="32"/>
            <w:rPrChange w:id="1432" w:author="杨薇" w:date="2025-02-07T17:11:00Z">
              <w:rPr>
                <w:rFonts w:hint="eastAsia"/>
              </w:rPr>
            </w:rPrChange>
          </w:rPr>
          <w:t>2,313.65</w:t>
        </w:r>
      </w:ins>
      <w:ins w:id="1433" w:author="杨秋霞" w:date="2024-01-30T11:17:00Z">
        <w:del w:id="1434" w:author="杨薇" w:date="2025-02-07T17:11:00Z">
          <w:r>
            <w:rPr>
              <w:rFonts w:hint="eastAsia" w:ascii="仿宋_GB2312" w:hAnsi="黑体" w:eastAsia="仿宋_GB2312"/>
              <w:sz w:val="32"/>
              <w:szCs w:val="32"/>
              <w:highlight w:val="none"/>
              <w:lang w:val="en-US" w:eastAsia="zh-CN"/>
            </w:rPr>
            <w:delText>2403.55</w:delText>
          </w:r>
        </w:del>
      </w:ins>
      <w:ins w:id="1435" w:author="杨秋霞" w:date="2024-01-30T11:16:00Z">
        <w:r>
          <w:rPr>
            <w:rFonts w:hint="eastAsia" w:ascii="仿宋_GB2312" w:hAnsi="黑体" w:eastAsia="仿宋_GB2312"/>
            <w:sz w:val="32"/>
            <w:szCs w:val="32"/>
            <w:highlight w:val="none"/>
            <w:lang w:val="en-US" w:eastAsia="zh-CN"/>
          </w:rPr>
          <w:t>万元，占比100%。</w:t>
        </w:r>
      </w:ins>
      <w:ins w:id="1436" w:author="杨秋霞" w:date="2024-01-30T11:16:00Z">
        <w:r>
          <w:rPr>
            <w:rFonts w:hint="eastAsia" w:ascii="仿宋_GB2312" w:hAnsi="黑体" w:eastAsia="仿宋_GB2312"/>
            <w:sz w:val="32"/>
            <w:szCs w:val="32"/>
            <w:highlight w:val="none"/>
          </w:rPr>
          <w:t>比上年预算数</w:t>
        </w:r>
      </w:ins>
      <w:ins w:id="1437" w:author="杨薇" w:date="2025-02-07T17:12:00Z">
        <w:r>
          <w:rPr>
            <w:rFonts w:hint="eastAsia" w:ascii="仿宋_GB2312" w:hAnsi="黑体" w:eastAsia="仿宋_GB2312" w:cs="仿宋_GB2312"/>
            <w:sz w:val="32"/>
            <w:szCs w:val="32"/>
            <w:lang w:eastAsia="zh-CN"/>
          </w:rPr>
          <w:t>减少</w:t>
        </w:r>
      </w:ins>
      <w:ins w:id="1438" w:author="杨薇" w:date="2025-02-07T17:12:00Z">
        <w:r>
          <w:rPr>
            <w:rFonts w:hint="eastAsia" w:ascii="仿宋_GB2312" w:hAnsi="黑体" w:eastAsia="仿宋_GB2312" w:cs="仿宋_GB2312"/>
            <w:sz w:val="32"/>
            <w:szCs w:val="32"/>
            <w:lang w:val="en-US" w:eastAsia="zh-CN"/>
          </w:rPr>
          <w:t>89.9</w:t>
        </w:r>
      </w:ins>
      <w:ins w:id="1439" w:author="杨秋霞" w:date="2024-01-30T11:16:00Z">
        <w:del w:id="1440" w:author="杨薇" w:date="2025-02-07T17:12:00Z">
          <w:r>
            <w:rPr>
              <w:rFonts w:hint="eastAsia" w:ascii="仿宋_GB2312" w:hAnsi="黑体" w:eastAsia="仿宋_GB2312" w:cs="仿宋_GB2312"/>
              <w:sz w:val="32"/>
              <w:szCs w:val="32"/>
              <w:highlight w:val="none"/>
            </w:rPr>
            <w:delText>增加</w:delText>
          </w:r>
        </w:del>
      </w:ins>
      <w:ins w:id="1441" w:author="杨秋霞" w:date="2024-01-30T11:17:00Z">
        <w:del w:id="1442" w:author="杨薇" w:date="2025-02-07T17:12:00Z">
          <w:r>
            <w:rPr>
              <w:rFonts w:hint="eastAsia" w:ascii="仿宋_GB2312" w:hAnsi="黑体" w:eastAsia="仿宋_GB2312" w:cs="仿宋_GB2312"/>
              <w:sz w:val="32"/>
              <w:szCs w:val="32"/>
              <w:highlight w:val="none"/>
              <w:lang w:val="en-US" w:eastAsia="zh-CN"/>
            </w:rPr>
            <w:delText>77.84</w:delText>
          </w:r>
        </w:del>
      </w:ins>
      <w:ins w:id="1443" w:author="杨秋霞" w:date="2024-01-30T11:16:00Z">
        <w:r>
          <w:rPr>
            <w:rFonts w:hint="eastAsia" w:ascii="仿宋_GB2312" w:hAnsi="黑体" w:eastAsia="仿宋_GB2312"/>
            <w:sz w:val="32"/>
            <w:szCs w:val="32"/>
            <w:highlight w:val="none"/>
          </w:rPr>
          <w:t>万元，</w:t>
        </w:r>
      </w:ins>
      <w:ins w:id="1444" w:author="杨秋霞" w:date="2024-01-30T11:16:00Z">
        <w:r>
          <w:rPr>
            <w:rFonts w:hint="eastAsia" w:ascii="仿宋_GB2312" w:hAnsi="黑体" w:eastAsia="仿宋_GB2312"/>
            <w:color w:val="auto"/>
            <w:sz w:val="32"/>
            <w:szCs w:val="32"/>
            <w:highlight w:val="none"/>
            <w:rPrChange w:id="1445" w:author="刘畅" w:date="2024-01-30T16:44:00Z">
              <w:rPr>
                <w:rFonts w:hint="eastAsia" w:ascii="仿宋_GB2312" w:hAnsi="黑体" w:eastAsia="仿宋_GB2312"/>
                <w:sz w:val="32"/>
                <w:szCs w:val="32"/>
                <w:highlight w:val="none"/>
              </w:rPr>
            </w:rPrChange>
          </w:rPr>
          <w:t>主要是</w:t>
        </w:r>
      </w:ins>
      <w:ins w:id="1446" w:author="杨薇" w:date="2025-02-07T17:12:00Z">
        <w:r>
          <w:rPr>
            <w:rFonts w:hint="eastAsia" w:ascii="仿宋_GB2312" w:hAnsi="黑体" w:eastAsia="仿宋_GB2312"/>
            <w:color w:val="auto"/>
            <w:sz w:val="32"/>
            <w:szCs w:val="32"/>
            <w:lang w:eastAsia="zh-CN"/>
          </w:rPr>
          <w:t>因为</w:t>
        </w:r>
      </w:ins>
      <w:ins w:id="1447" w:author="杨薇" w:date="2025-02-07T17:12:00Z">
        <w:r>
          <w:rPr>
            <w:rFonts w:hint="eastAsia" w:ascii="仿宋_GB2312" w:hAnsi="黑体" w:eastAsia="仿宋_GB2312"/>
            <w:color w:val="auto"/>
            <w:sz w:val="32"/>
            <w:szCs w:val="32"/>
            <w:lang w:val="en-US" w:eastAsia="zh-CN"/>
          </w:rPr>
          <w:t>落实党政机关</w:t>
        </w:r>
      </w:ins>
      <w:ins w:id="1448" w:author="杨薇" w:date="2025-02-07T17:12:00Z">
        <w:r>
          <w:rPr>
            <w:rFonts w:hint="default" w:ascii="Times New Roman" w:hAnsi="Times New Roman" w:eastAsia="仿宋_GB2312" w:cs="Times New Roman"/>
            <w:color w:val="auto"/>
            <w:sz w:val="32"/>
            <w:szCs w:val="32"/>
            <w:highlight w:val="none"/>
          </w:rPr>
          <w:t>习惯</w:t>
        </w:r>
      </w:ins>
      <w:ins w:id="1449" w:author="杨薇" w:date="2025-02-07T17:12:00Z">
        <w:r>
          <w:rPr>
            <w:rFonts w:hint="eastAsia" w:ascii="仿宋_GB2312" w:hAnsi="黑体" w:eastAsia="仿宋_GB2312"/>
            <w:color w:val="auto"/>
            <w:sz w:val="32"/>
            <w:szCs w:val="32"/>
            <w:lang w:val="en-US" w:eastAsia="zh-CN"/>
          </w:rPr>
          <w:t>过紧日子要求，压减一般性支出。</w:t>
        </w:r>
      </w:ins>
    </w:p>
    <w:p>
      <w:pPr>
        <w:ind w:firstLine="640" w:firstLineChars="200"/>
        <w:rPr>
          <w:ins w:id="1450" w:author="杨秋霞" w:date="2024-01-30T11:16:00Z"/>
          <w:del w:id="1451" w:author="杨薇" w:date="2025-02-07T17:12:00Z"/>
          <w:rFonts w:ascii="仿宋_GB2312" w:hAnsi="黑体" w:eastAsia="仿宋_GB2312"/>
          <w:sz w:val="32"/>
          <w:szCs w:val="32"/>
          <w:highlight w:val="none"/>
        </w:rPr>
      </w:pPr>
      <w:ins w:id="1452" w:author="杨秋霞" w:date="2024-01-30T11:16:00Z">
        <w:del w:id="1453" w:author="杨薇" w:date="2025-02-07T17:12:00Z">
          <w:r>
            <w:rPr>
              <w:rFonts w:hint="eastAsia" w:ascii="仿宋_GB2312" w:hAnsi="黑体" w:eastAsia="仿宋_GB2312"/>
              <w:color w:val="auto"/>
              <w:sz w:val="32"/>
              <w:szCs w:val="32"/>
              <w:highlight w:val="none"/>
              <w:lang w:eastAsia="zh-CN"/>
              <w:rPrChange w:id="1454" w:author="刘畅" w:date="2024-01-30T16:44:00Z">
                <w:rPr>
                  <w:rFonts w:hint="eastAsia" w:ascii="仿宋_GB2312" w:hAnsi="黑体" w:eastAsia="仿宋_GB2312"/>
                  <w:sz w:val="32"/>
                  <w:szCs w:val="32"/>
                  <w:highlight w:val="none"/>
                  <w:lang w:eastAsia="zh-CN"/>
                </w:rPr>
              </w:rPrChange>
            </w:rPr>
            <w:delText>行政运行经费、社会保障和就业支出增加</w:delText>
          </w:r>
        </w:del>
      </w:ins>
      <w:ins w:id="1455" w:author="杨秋霞" w:date="2024-01-30T11:16:00Z">
        <w:del w:id="1456" w:author="杨薇" w:date="2025-02-07T17:12:00Z">
          <w:r>
            <w:rPr>
              <w:rFonts w:hint="eastAsia" w:ascii="仿宋_GB2312" w:hAnsi="黑体" w:eastAsia="仿宋_GB2312"/>
              <w:sz w:val="32"/>
              <w:szCs w:val="32"/>
              <w:highlight w:val="none"/>
              <w:lang w:eastAsia="zh-CN"/>
            </w:rPr>
            <w:delText>。</w:delText>
          </w:r>
        </w:del>
      </w:ins>
    </w:p>
    <w:p>
      <w:pPr>
        <w:ind w:firstLine="640" w:firstLineChars="200"/>
        <w:rPr>
          <w:del w:id="1457" w:author="杨秋霞" w:date="2024-01-30T11:16:00Z"/>
          <w:rFonts w:ascii="仿宋_GB2312" w:hAnsi="黑体" w:eastAsia="仿宋_GB2312"/>
          <w:sz w:val="32"/>
          <w:szCs w:val="32"/>
        </w:rPr>
      </w:pPr>
      <w:del w:id="1458" w:author="杨秋霞" w:date="2024-01-30T11:16:00Z">
        <w:r>
          <w:rPr>
            <w:rFonts w:hint="eastAsia" w:ascii="仿宋_GB2312" w:hAnsi="黑体" w:eastAsia="仿宋_GB2312" w:cs="仿宋_GB2312"/>
            <w:sz w:val="32"/>
            <w:szCs w:val="32"/>
          </w:rPr>
          <w:delText>××（部门或单位）××</w:delText>
        </w:r>
      </w:del>
      <w:del w:id="1459" w:author="杨秋霞" w:date="2024-01-30T11:16:00Z">
        <w:r>
          <w:rPr>
            <w:rFonts w:hint="eastAsia" w:ascii="仿宋_GB2312" w:hAnsi="黑体" w:eastAsia="仿宋_GB2312"/>
            <w:sz w:val="32"/>
            <w:szCs w:val="32"/>
          </w:rPr>
          <w:delText>年收入预算</w:delText>
        </w:r>
      </w:del>
      <w:del w:id="1460" w:author="杨秋霞" w:date="2024-01-30T11:16:00Z">
        <w:r>
          <w:rPr>
            <w:rFonts w:hint="eastAsia" w:ascii="仿宋_GB2312" w:hAnsi="黑体" w:eastAsia="仿宋_GB2312" w:cs="仿宋_GB2312"/>
            <w:sz w:val="32"/>
            <w:szCs w:val="32"/>
          </w:rPr>
          <w:delText>××</w:delText>
        </w:r>
      </w:del>
      <w:del w:id="1461" w:author="杨秋霞" w:date="2024-01-30T11:16:00Z">
        <w:r>
          <w:rPr>
            <w:rFonts w:hint="eastAsia" w:ascii="仿宋_GB2312" w:hAnsi="黑体" w:eastAsia="仿宋_GB2312"/>
            <w:sz w:val="32"/>
            <w:szCs w:val="32"/>
          </w:rPr>
          <w:delText>万元，其中：上年结转</w:delText>
        </w:r>
      </w:del>
      <w:del w:id="1462" w:author="杨秋霞" w:date="2024-01-30T11:16:00Z">
        <w:r>
          <w:rPr>
            <w:rFonts w:hint="eastAsia" w:ascii="仿宋_GB2312" w:hAnsi="黑体" w:eastAsia="仿宋_GB2312" w:cs="仿宋_GB2312"/>
            <w:sz w:val="32"/>
            <w:szCs w:val="32"/>
          </w:rPr>
          <w:delText>××</w:delText>
        </w:r>
      </w:del>
      <w:del w:id="1463" w:author="杨秋霞" w:date="2024-01-30T11:16:00Z">
        <w:r>
          <w:rPr>
            <w:rFonts w:hint="eastAsia" w:ascii="仿宋_GB2312" w:hAnsi="黑体" w:eastAsia="仿宋_GB2312"/>
            <w:sz w:val="32"/>
            <w:szCs w:val="32"/>
          </w:rPr>
          <w:delText>万元，占</w:delText>
        </w:r>
      </w:del>
      <w:del w:id="1464" w:author="杨秋霞" w:date="2024-01-30T11:16:00Z">
        <w:r>
          <w:rPr>
            <w:rFonts w:hint="eastAsia" w:ascii="仿宋_GB2312" w:hAnsi="黑体" w:eastAsia="仿宋_GB2312" w:cs="仿宋_GB2312"/>
            <w:sz w:val="32"/>
            <w:szCs w:val="32"/>
          </w:rPr>
          <w:delText>××</w:delText>
        </w:r>
      </w:del>
      <w:del w:id="1465" w:author="杨秋霞" w:date="2024-01-30T11:16:00Z">
        <w:r>
          <w:rPr>
            <w:rFonts w:hint="eastAsia" w:ascii="仿宋_GB2312" w:hAnsi="黑体" w:eastAsia="仿宋_GB2312"/>
            <w:sz w:val="32"/>
            <w:szCs w:val="32"/>
          </w:rPr>
          <w:delText>%；经费拨款收入</w:delText>
        </w:r>
      </w:del>
      <w:del w:id="1466" w:author="杨秋霞" w:date="2024-01-30T11:16:00Z">
        <w:r>
          <w:rPr>
            <w:rFonts w:hint="eastAsia" w:ascii="仿宋_GB2312" w:hAnsi="黑体" w:eastAsia="仿宋_GB2312" w:cs="仿宋_GB2312"/>
            <w:sz w:val="32"/>
            <w:szCs w:val="32"/>
          </w:rPr>
          <w:delText>××</w:delText>
        </w:r>
      </w:del>
      <w:del w:id="1467" w:author="杨秋霞" w:date="2024-01-30T11:16:00Z">
        <w:r>
          <w:rPr>
            <w:rFonts w:hint="eastAsia" w:ascii="仿宋_GB2312" w:hAnsi="黑体" w:eastAsia="仿宋_GB2312"/>
            <w:sz w:val="32"/>
            <w:szCs w:val="32"/>
          </w:rPr>
          <w:delText>万元，占</w:delText>
        </w:r>
      </w:del>
      <w:del w:id="1468" w:author="杨秋霞" w:date="2024-01-30T11:16:00Z">
        <w:r>
          <w:rPr>
            <w:rFonts w:hint="eastAsia" w:ascii="仿宋_GB2312" w:hAnsi="黑体" w:eastAsia="仿宋_GB2312" w:cs="仿宋_GB2312"/>
            <w:sz w:val="32"/>
            <w:szCs w:val="32"/>
          </w:rPr>
          <w:delText>××</w:delText>
        </w:r>
      </w:del>
      <w:del w:id="1469" w:author="杨秋霞" w:date="2024-01-30T11:16:00Z">
        <w:r>
          <w:rPr>
            <w:rFonts w:hint="eastAsia" w:ascii="仿宋_GB2312" w:hAnsi="黑体" w:eastAsia="仿宋_GB2312"/>
            <w:sz w:val="32"/>
            <w:szCs w:val="32"/>
          </w:rPr>
          <w:delText>%；政府性基金收入</w:delText>
        </w:r>
      </w:del>
      <w:del w:id="1470" w:author="杨秋霞" w:date="2024-01-30T11:16:00Z">
        <w:r>
          <w:rPr>
            <w:rFonts w:hint="eastAsia" w:ascii="仿宋_GB2312" w:hAnsi="黑体" w:eastAsia="仿宋_GB2312" w:cs="仿宋_GB2312"/>
            <w:sz w:val="32"/>
            <w:szCs w:val="32"/>
          </w:rPr>
          <w:delText>××</w:delText>
        </w:r>
      </w:del>
      <w:del w:id="1471" w:author="杨秋霞" w:date="2024-01-30T11:16:00Z">
        <w:r>
          <w:rPr>
            <w:rFonts w:hint="eastAsia" w:ascii="仿宋_GB2312" w:hAnsi="黑体" w:eastAsia="仿宋_GB2312"/>
            <w:sz w:val="32"/>
            <w:szCs w:val="32"/>
          </w:rPr>
          <w:delText>万元，占</w:delText>
        </w:r>
      </w:del>
      <w:del w:id="1472" w:author="杨秋霞" w:date="2024-01-30T11:16:00Z">
        <w:r>
          <w:rPr>
            <w:rFonts w:hint="eastAsia" w:ascii="仿宋_GB2312" w:hAnsi="黑体" w:eastAsia="仿宋_GB2312" w:cs="仿宋_GB2312"/>
            <w:sz w:val="32"/>
            <w:szCs w:val="32"/>
          </w:rPr>
          <w:delText>××</w:delText>
        </w:r>
      </w:del>
      <w:del w:id="1473" w:author="杨秋霞" w:date="2024-01-30T11:16:00Z">
        <w:r>
          <w:rPr>
            <w:rFonts w:hint="eastAsia" w:ascii="仿宋_GB2312" w:hAnsi="黑体" w:eastAsia="仿宋_GB2312"/>
            <w:sz w:val="32"/>
            <w:szCs w:val="32"/>
          </w:rPr>
          <w:delText>%；专项收入</w:delText>
        </w:r>
      </w:del>
      <w:del w:id="1474" w:author="杨秋霞" w:date="2024-01-30T11:16:00Z">
        <w:r>
          <w:rPr>
            <w:rFonts w:hint="eastAsia" w:ascii="仿宋_GB2312" w:hAnsi="黑体" w:eastAsia="仿宋_GB2312" w:cs="仿宋_GB2312"/>
            <w:sz w:val="32"/>
            <w:szCs w:val="32"/>
          </w:rPr>
          <w:delText>××</w:delText>
        </w:r>
      </w:del>
      <w:del w:id="1475" w:author="杨秋霞" w:date="2024-01-30T11:16:00Z">
        <w:r>
          <w:rPr>
            <w:rFonts w:hint="eastAsia" w:ascii="仿宋_GB2312" w:hAnsi="黑体" w:eastAsia="仿宋_GB2312"/>
            <w:sz w:val="32"/>
            <w:szCs w:val="32"/>
          </w:rPr>
          <w:delText>万元，占</w:delText>
        </w:r>
      </w:del>
      <w:del w:id="1476" w:author="杨秋霞" w:date="2024-01-30T11:16:00Z">
        <w:r>
          <w:rPr>
            <w:rFonts w:hint="eastAsia" w:ascii="仿宋_GB2312" w:hAnsi="黑体" w:eastAsia="仿宋_GB2312" w:cs="仿宋_GB2312"/>
            <w:sz w:val="32"/>
            <w:szCs w:val="32"/>
          </w:rPr>
          <w:delText>××</w:delText>
        </w:r>
      </w:del>
      <w:del w:id="1477" w:author="杨秋霞" w:date="2024-01-30T11:16:00Z">
        <w:r>
          <w:rPr>
            <w:rFonts w:hint="eastAsia" w:ascii="仿宋_GB2312" w:hAnsi="黑体" w:eastAsia="仿宋_GB2312"/>
            <w:sz w:val="32"/>
            <w:szCs w:val="32"/>
          </w:rPr>
          <w:delText>%。比上年预算数</w:delText>
        </w:r>
      </w:del>
      <w:del w:id="1478" w:author="杨秋霞" w:date="2024-01-30T11:16:00Z">
        <w:r>
          <w:rPr>
            <w:rFonts w:hint="eastAsia" w:ascii="仿宋_GB2312" w:hAnsi="黑体" w:eastAsia="仿宋_GB2312" w:cs="仿宋_GB2312"/>
            <w:sz w:val="32"/>
            <w:szCs w:val="32"/>
          </w:rPr>
          <w:delText>增加/减少/持平××</w:delText>
        </w:r>
      </w:del>
      <w:del w:id="1479" w:author="杨秋霞" w:date="2024-01-30T11:16:00Z">
        <w:r>
          <w:rPr>
            <w:rFonts w:hint="eastAsia" w:ascii="仿宋_GB2312" w:hAnsi="黑体" w:eastAsia="仿宋_GB2312"/>
            <w:sz w:val="32"/>
            <w:szCs w:val="32"/>
          </w:rPr>
          <w:delText>万元，主要是</w:delText>
        </w:r>
      </w:del>
      <w:del w:id="1480" w:author="杨秋霞" w:date="2024-01-30T11:16:00Z">
        <w:r>
          <w:rPr>
            <w:rFonts w:ascii="仿宋_GB2312" w:hAnsi="黑体" w:eastAsia="仿宋_GB2312"/>
            <w:sz w:val="32"/>
            <w:szCs w:val="32"/>
          </w:rPr>
          <w:delText>……</w:delText>
        </w:r>
      </w:del>
      <w:del w:id="1481" w:author="杨秋霞" w:date="2024-01-30T11:16:00Z">
        <w:r>
          <w:rPr>
            <w:rFonts w:hint="eastAsia" w:ascii="仿宋_GB2312" w:hAnsi="黑体" w:eastAsia="仿宋_GB2312"/>
            <w:sz w:val="32"/>
            <w:szCs w:val="32"/>
          </w:rPr>
          <w:delText>。</w:delText>
        </w:r>
      </w:del>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ins w:id="1482" w:author="杨秋霞" w:date="2024-01-30T10:36:00Z">
        <w:r>
          <w:rPr>
            <w:rFonts w:hint="eastAsia" w:ascii="黑体" w:hAnsi="黑体" w:eastAsia="黑体" w:cs="Times New Roman"/>
            <w:sz w:val="32"/>
            <w:shd w:val="clear" w:color="auto" w:fill="FFFFFF"/>
            <w:lang w:eastAsia="zh-CN"/>
          </w:rPr>
          <w:t>三亚市会计管理中心（三亚市财政国库支付局）</w:t>
        </w:r>
      </w:ins>
      <w:ins w:id="1483" w:author="杨秋霞" w:date="2024-01-30T10:36:00Z">
        <w:r>
          <w:rPr>
            <w:rFonts w:hint="eastAsia" w:ascii="黑体" w:hAnsi="黑体" w:eastAsia="黑体" w:cs="Times New Roman"/>
            <w:sz w:val="32"/>
            <w:shd w:val="clear" w:color="auto" w:fill="FFFFFF"/>
            <w:lang w:val="en-US" w:eastAsia="zh-CN"/>
          </w:rPr>
          <w:t>202</w:t>
        </w:r>
      </w:ins>
      <w:ins w:id="1484" w:author="杨秋霞" w:date="2024-01-30T10:36:00Z">
        <w:del w:id="1485" w:author="杨薇" w:date="2025-02-07T17:12:00Z">
          <w:r>
            <w:rPr>
              <w:rFonts w:hint="eastAsia" w:ascii="黑体" w:hAnsi="黑体" w:eastAsia="黑体" w:cs="Times New Roman"/>
              <w:sz w:val="32"/>
              <w:shd w:val="clear" w:color="auto" w:fill="FFFFFF"/>
              <w:lang w:val="en-US" w:eastAsia="zh-CN"/>
            </w:rPr>
            <w:delText>4</w:delText>
          </w:r>
        </w:del>
      </w:ins>
      <w:ins w:id="1486" w:author="杨薇" w:date="2025-02-07T17:12:00Z">
        <w:r>
          <w:rPr>
            <w:rFonts w:hint="eastAsia" w:ascii="黑体" w:hAnsi="黑体" w:eastAsia="黑体" w:cs="Times New Roman"/>
            <w:sz w:val="32"/>
            <w:shd w:val="clear" w:color="auto" w:fill="FFFFFF"/>
            <w:lang w:val="en-US" w:eastAsia="zh-CN"/>
          </w:rPr>
          <w:t>5</w:t>
        </w:r>
      </w:ins>
      <w:ins w:id="1487" w:author="杨秋霞" w:date="2024-01-30T10:36:00Z">
        <w:r>
          <w:rPr>
            <w:rFonts w:hint="eastAsia" w:ascii="黑体" w:hAnsi="黑体" w:eastAsia="黑体" w:cs="Times New Roman"/>
            <w:sz w:val="32"/>
            <w:shd w:val="clear" w:color="auto" w:fill="FFFFFF"/>
          </w:rPr>
          <w:t>年</w:t>
        </w:r>
      </w:ins>
      <w:r>
        <w:rPr>
          <w:rFonts w:hint="eastAsia" w:ascii="黑体" w:hAnsi="黑体" w:eastAsia="黑体" w:cs="Times New Roman"/>
          <w:sz w:val="32"/>
          <w:shd w:val="clear" w:color="auto" w:fill="FFFFFF"/>
        </w:rPr>
        <w:t>支出预算情况说明</w:t>
      </w:r>
    </w:p>
    <w:p>
      <w:pPr>
        <w:ind w:firstLine="640" w:firstLineChars="200"/>
        <w:rPr>
          <w:ins w:id="1488" w:author="杨薇" w:date="2025-02-07T17:14:00Z"/>
          <w:rFonts w:ascii="仿宋_GB2312" w:hAnsi="黑体" w:eastAsia="仿宋_GB2312"/>
          <w:color w:val="FF0000"/>
          <w:sz w:val="32"/>
          <w:szCs w:val="32"/>
        </w:rPr>
      </w:pPr>
      <w:ins w:id="1489" w:author="杨秋霞" w:date="2024-01-30T11:19:00Z">
        <w:r>
          <w:rPr>
            <w:rFonts w:hint="eastAsia" w:ascii="仿宋_GB2312" w:hAnsi="黑体" w:eastAsia="仿宋_GB2312"/>
            <w:sz w:val="32"/>
            <w:szCs w:val="32"/>
            <w:lang w:eastAsia="zh-CN"/>
          </w:rPr>
          <w:t>三亚市会计管理中心（三亚市财政国库支付局）</w:t>
        </w:r>
      </w:ins>
      <w:ins w:id="1490" w:author="杨秋霞" w:date="2024-01-30T11:19:00Z">
        <w:r>
          <w:rPr>
            <w:rFonts w:hint="eastAsia" w:ascii="仿宋_GB2312" w:hAnsi="黑体" w:eastAsia="仿宋_GB2312"/>
            <w:sz w:val="32"/>
            <w:szCs w:val="32"/>
            <w:lang w:val="en-US" w:eastAsia="zh-CN"/>
          </w:rPr>
          <w:t>202</w:t>
        </w:r>
      </w:ins>
      <w:ins w:id="1491" w:author="杨秋霞" w:date="2024-01-30T11:19:00Z">
        <w:del w:id="1492" w:author="杨薇" w:date="2025-02-07T17:12:00Z">
          <w:r>
            <w:rPr>
              <w:rFonts w:hint="eastAsia" w:ascii="仿宋_GB2312" w:hAnsi="黑体" w:eastAsia="仿宋_GB2312"/>
              <w:sz w:val="32"/>
              <w:szCs w:val="32"/>
              <w:lang w:val="en-US" w:eastAsia="zh-CN"/>
            </w:rPr>
            <w:delText>4</w:delText>
          </w:r>
        </w:del>
      </w:ins>
      <w:ins w:id="1493" w:author="杨薇" w:date="2025-02-07T17:12:00Z">
        <w:r>
          <w:rPr>
            <w:rFonts w:hint="eastAsia" w:ascii="仿宋_GB2312" w:hAnsi="黑体" w:eastAsia="仿宋_GB2312"/>
            <w:sz w:val="32"/>
            <w:szCs w:val="32"/>
            <w:lang w:val="en-US" w:eastAsia="zh-CN"/>
          </w:rPr>
          <w:t>5</w:t>
        </w:r>
      </w:ins>
      <w:ins w:id="1494" w:author="杨秋霞" w:date="2024-01-30T11:19:00Z">
        <w:r>
          <w:rPr>
            <w:rFonts w:hint="eastAsia" w:ascii="仿宋_GB2312" w:hAnsi="黑体" w:eastAsia="仿宋_GB2312"/>
            <w:sz w:val="32"/>
            <w:szCs w:val="32"/>
          </w:rPr>
          <w:t>年支出预算</w:t>
        </w:r>
      </w:ins>
      <w:ins w:id="1495" w:author="杨薇" w:date="2025-02-07T17:13:00Z">
        <w:r>
          <w:rPr>
            <w:rFonts w:hint="eastAsia" w:ascii="仿宋_GB2312" w:hAnsi="黑体" w:eastAsia="仿宋_GB2312"/>
            <w:sz w:val="32"/>
            <w:szCs w:val="32"/>
            <w:rPrChange w:id="1496" w:author="杨薇" w:date="2025-02-07T17:13:00Z">
              <w:rPr>
                <w:rFonts w:hint="eastAsia"/>
              </w:rPr>
            </w:rPrChange>
          </w:rPr>
          <w:t>2,313.65</w:t>
        </w:r>
      </w:ins>
      <w:ins w:id="1497" w:author="杨秋霞" w:date="2024-01-30T11:19:00Z">
        <w:del w:id="1498" w:author="杨薇" w:date="2025-02-07T17:13:00Z">
          <w:r>
            <w:rPr>
              <w:rFonts w:hint="eastAsia" w:ascii="仿宋_GB2312" w:hAnsi="黑体" w:eastAsia="仿宋_GB2312"/>
              <w:sz w:val="32"/>
              <w:szCs w:val="32"/>
              <w:lang w:val="en-US" w:eastAsia="zh-CN"/>
            </w:rPr>
            <w:delText>2,403.55</w:delText>
          </w:r>
        </w:del>
      </w:ins>
      <w:ins w:id="1499" w:author="杨秋霞" w:date="2024-01-30T11:19:00Z">
        <w:r>
          <w:rPr>
            <w:rFonts w:hint="eastAsia" w:ascii="仿宋_GB2312" w:hAnsi="黑体" w:eastAsia="仿宋_GB2312"/>
            <w:sz w:val="32"/>
            <w:szCs w:val="32"/>
          </w:rPr>
          <w:t>万元，其中：基本支出</w:t>
        </w:r>
      </w:ins>
      <w:ins w:id="1500" w:author="杨薇" w:date="2025-02-07T17:13:00Z">
        <w:r>
          <w:rPr>
            <w:rFonts w:hint="eastAsia" w:ascii="仿宋_GB2312" w:hAnsi="黑体" w:eastAsia="仿宋_GB2312"/>
            <w:sz w:val="32"/>
            <w:szCs w:val="32"/>
            <w:rPrChange w:id="1501" w:author="杨薇" w:date="2025-02-07T17:13:00Z">
              <w:rPr>
                <w:rFonts w:hint="eastAsia"/>
              </w:rPr>
            </w:rPrChange>
          </w:rPr>
          <w:t>2,055.45</w:t>
        </w:r>
      </w:ins>
      <w:ins w:id="1502" w:author="杨秋霞" w:date="2024-01-30T11:20:00Z">
        <w:del w:id="1503" w:author="杨薇" w:date="2025-02-07T17:13:00Z">
          <w:r>
            <w:rPr>
              <w:rFonts w:hint="eastAsia" w:ascii="仿宋_GB2312" w:hAnsi="黑体" w:eastAsia="仿宋_GB2312"/>
              <w:sz w:val="32"/>
              <w:szCs w:val="32"/>
              <w:lang w:val="en-US" w:eastAsia="zh-CN"/>
            </w:rPr>
            <w:delText>2,086.55</w:delText>
          </w:r>
        </w:del>
      </w:ins>
      <w:ins w:id="1504" w:author="杨秋霞" w:date="2024-01-30T11:19:00Z">
        <w:r>
          <w:rPr>
            <w:rFonts w:hint="eastAsia" w:ascii="仿宋_GB2312" w:hAnsi="黑体" w:eastAsia="仿宋_GB2312"/>
            <w:sz w:val="32"/>
            <w:szCs w:val="32"/>
          </w:rPr>
          <w:t>万元，占</w:t>
        </w:r>
      </w:ins>
      <w:ins w:id="1505" w:author="杨秋霞" w:date="2024-01-30T11:20:00Z">
        <w:r>
          <w:rPr>
            <w:rFonts w:hint="eastAsia" w:ascii="仿宋_GB2312" w:hAnsi="黑体" w:eastAsia="仿宋_GB2312"/>
            <w:sz w:val="32"/>
            <w:szCs w:val="32"/>
            <w:lang w:val="en-US" w:eastAsia="zh-CN"/>
          </w:rPr>
          <w:t>8</w:t>
        </w:r>
      </w:ins>
      <w:ins w:id="1506" w:author="杨秋霞" w:date="2024-01-30T11:20:00Z">
        <w:del w:id="1507" w:author="杨薇" w:date="2025-02-07T17:13:00Z">
          <w:r>
            <w:rPr>
              <w:rFonts w:hint="eastAsia" w:ascii="仿宋_GB2312" w:hAnsi="黑体" w:eastAsia="仿宋_GB2312"/>
              <w:sz w:val="32"/>
              <w:szCs w:val="32"/>
              <w:lang w:val="en-US" w:eastAsia="zh-CN"/>
            </w:rPr>
            <w:delText>6.81</w:delText>
          </w:r>
        </w:del>
      </w:ins>
      <w:ins w:id="1508" w:author="杨薇" w:date="2025-02-07T17:13:00Z">
        <w:r>
          <w:rPr>
            <w:rFonts w:hint="eastAsia" w:ascii="仿宋_GB2312" w:hAnsi="黑体" w:eastAsia="仿宋_GB2312"/>
            <w:sz w:val="32"/>
            <w:szCs w:val="32"/>
            <w:lang w:val="en-US" w:eastAsia="zh-CN"/>
          </w:rPr>
          <w:t>8.84</w:t>
        </w:r>
      </w:ins>
      <w:ins w:id="1509" w:author="杨秋霞" w:date="2024-01-30T11:19:00Z">
        <w:r>
          <w:rPr>
            <w:rFonts w:hint="eastAsia" w:ascii="仿宋_GB2312" w:hAnsi="黑体" w:eastAsia="仿宋_GB2312"/>
            <w:sz w:val="32"/>
            <w:szCs w:val="32"/>
          </w:rPr>
          <w:t>%；项目支出</w:t>
        </w:r>
      </w:ins>
      <w:ins w:id="1510" w:author="杨薇" w:date="2025-02-07T17:13:00Z">
        <w:r>
          <w:rPr>
            <w:rFonts w:hint="eastAsia" w:ascii="仿宋_GB2312" w:hAnsi="黑体" w:eastAsia="仿宋_GB2312"/>
            <w:sz w:val="32"/>
            <w:szCs w:val="32"/>
            <w:rPrChange w:id="1511" w:author="杨薇" w:date="2025-02-07T17:13:00Z">
              <w:rPr>
                <w:rFonts w:hint="eastAsia"/>
              </w:rPr>
            </w:rPrChange>
          </w:rPr>
          <w:t>258.20</w:t>
        </w:r>
      </w:ins>
      <w:ins w:id="1512" w:author="杨秋霞" w:date="2024-01-30T11:20:00Z">
        <w:del w:id="1513" w:author="杨薇" w:date="2025-02-07T17:13:00Z">
          <w:r>
            <w:rPr>
              <w:rFonts w:hint="eastAsia" w:ascii="仿宋_GB2312" w:hAnsi="黑体" w:eastAsia="仿宋_GB2312"/>
              <w:sz w:val="32"/>
              <w:szCs w:val="32"/>
              <w:lang w:val="en-US" w:eastAsia="zh-CN"/>
            </w:rPr>
            <w:delText>317</w:delText>
          </w:r>
        </w:del>
      </w:ins>
      <w:ins w:id="1514" w:author="杨秋霞" w:date="2024-01-30T11:19:00Z">
        <w:r>
          <w:rPr>
            <w:rFonts w:hint="eastAsia" w:ascii="仿宋_GB2312" w:hAnsi="黑体" w:eastAsia="仿宋_GB2312"/>
            <w:sz w:val="32"/>
            <w:szCs w:val="32"/>
          </w:rPr>
          <w:t>万元，占</w:t>
        </w:r>
      </w:ins>
      <w:ins w:id="1515" w:author="杨秋霞" w:date="2024-01-30T11:21:00Z">
        <w:del w:id="1516" w:author="杨薇" w:date="2025-02-07T17:14:00Z">
          <w:r>
            <w:rPr>
              <w:rFonts w:hint="eastAsia" w:ascii="仿宋_GB2312" w:hAnsi="黑体" w:eastAsia="仿宋_GB2312"/>
              <w:sz w:val="32"/>
              <w:szCs w:val="32"/>
              <w:lang w:val="en-US" w:eastAsia="zh-CN"/>
            </w:rPr>
            <w:delText>13.19</w:delText>
          </w:r>
        </w:del>
      </w:ins>
      <w:ins w:id="1517" w:author="杨薇" w:date="2025-02-07T17:14:00Z">
        <w:r>
          <w:rPr>
            <w:rFonts w:hint="eastAsia" w:ascii="仿宋_GB2312" w:hAnsi="黑体" w:eastAsia="仿宋_GB2312"/>
            <w:sz w:val="32"/>
            <w:szCs w:val="32"/>
            <w:lang w:val="en-US" w:eastAsia="zh-CN"/>
          </w:rPr>
          <w:t>11.16</w:t>
        </w:r>
      </w:ins>
      <w:ins w:id="1518" w:author="杨秋霞" w:date="2024-01-30T11:19:00Z">
        <w:r>
          <w:rPr>
            <w:rFonts w:hint="eastAsia" w:ascii="仿宋_GB2312" w:hAnsi="黑体" w:eastAsia="仿宋_GB2312"/>
            <w:sz w:val="32"/>
            <w:szCs w:val="32"/>
          </w:rPr>
          <w:t>%。比上年预算数</w:t>
        </w:r>
      </w:ins>
      <w:ins w:id="1519" w:author="杨薇" w:date="2025-02-07T17:14:00Z">
        <w:r>
          <w:rPr>
            <w:rFonts w:hint="eastAsia" w:ascii="仿宋_GB2312" w:hAnsi="黑体" w:eastAsia="仿宋_GB2312" w:cs="仿宋_GB2312"/>
            <w:sz w:val="32"/>
            <w:szCs w:val="32"/>
            <w:lang w:eastAsia="zh-CN"/>
          </w:rPr>
          <w:t>减少</w:t>
        </w:r>
      </w:ins>
      <w:ins w:id="1520" w:author="杨薇" w:date="2025-02-07T17:14:00Z">
        <w:r>
          <w:rPr>
            <w:rFonts w:hint="eastAsia" w:ascii="仿宋_GB2312" w:hAnsi="黑体" w:eastAsia="仿宋_GB2312" w:cs="仿宋_GB2312"/>
            <w:sz w:val="32"/>
            <w:szCs w:val="32"/>
            <w:lang w:val="en-US" w:eastAsia="zh-CN"/>
          </w:rPr>
          <w:t>89.9</w:t>
        </w:r>
      </w:ins>
      <w:ins w:id="1521" w:author="杨薇" w:date="2025-02-07T17:14:00Z">
        <w:r>
          <w:rPr>
            <w:rFonts w:hint="eastAsia" w:ascii="仿宋_GB2312" w:hAnsi="黑体" w:eastAsia="仿宋_GB2312"/>
            <w:sz w:val="32"/>
            <w:szCs w:val="32"/>
            <w:highlight w:val="none"/>
          </w:rPr>
          <w:t>万元</w:t>
        </w:r>
      </w:ins>
      <w:ins w:id="1522" w:author="杨秋霞" w:date="2024-01-30T11:19:00Z">
        <w:del w:id="1523" w:author="杨薇" w:date="2025-02-07T17:14:00Z">
          <w:r>
            <w:rPr>
              <w:rFonts w:hint="eastAsia" w:ascii="仿宋_GB2312" w:hAnsi="黑体" w:eastAsia="仿宋_GB2312"/>
              <w:sz w:val="32"/>
              <w:szCs w:val="32"/>
            </w:rPr>
            <w:delText>增加</w:delText>
          </w:r>
        </w:del>
      </w:ins>
      <w:ins w:id="1524" w:author="杨秋霞" w:date="2024-01-30T11:21:00Z">
        <w:del w:id="1525" w:author="杨薇" w:date="2025-02-07T17:14:00Z">
          <w:r>
            <w:rPr>
              <w:rFonts w:hint="eastAsia" w:ascii="仿宋_GB2312" w:hAnsi="黑体" w:eastAsia="仿宋_GB2312" w:cs="仿宋_GB2312"/>
              <w:sz w:val="32"/>
              <w:szCs w:val="32"/>
              <w:highlight w:val="none"/>
              <w:lang w:val="en-US" w:eastAsia="zh-CN"/>
            </w:rPr>
            <w:delText>77.84</w:delText>
          </w:r>
        </w:del>
      </w:ins>
      <w:ins w:id="1526" w:author="杨秋霞" w:date="2024-01-30T11:19:00Z">
        <w:del w:id="1527" w:author="杨薇" w:date="2025-02-07T17:14:00Z">
          <w:r>
            <w:rPr>
              <w:rFonts w:hint="eastAsia" w:ascii="仿宋_GB2312" w:hAnsi="黑体" w:eastAsia="仿宋_GB2312"/>
              <w:sz w:val="32"/>
              <w:szCs w:val="32"/>
            </w:rPr>
            <w:delText>万元</w:delText>
          </w:r>
        </w:del>
      </w:ins>
      <w:ins w:id="1528" w:author="杨秋霞" w:date="2024-01-30T11:19:00Z">
        <w:r>
          <w:rPr>
            <w:rFonts w:hint="eastAsia" w:ascii="仿宋_GB2312" w:hAnsi="黑体" w:eastAsia="仿宋_GB2312"/>
            <w:sz w:val="32"/>
            <w:szCs w:val="32"/>
          </w:rPr>
          <w:t>，</w:t>
        </w:r>
      </w:ins>
      <w:ins w:id="1529" w:author="杨薇" w:date="2025-02-07T17:14:00Z">
        <w:r>
          <w:rPr>
            <w:rFonts w:hint="eastAsia" w:ascii="仿宋_GB2312" w:hAnsi="黑体" w:eastAsia="仿宋_GB2312"/>
            <w:color w:val="auto"/>
            <w:sz w:val="32"/>
            <w:szCs w:val="32"/>
            <w:highlight w:val="none"/>
          </w:rPr>
          <w:t>主要是</w:t>
        </w:r>
      </w:ins>
      <w:ins w:id="1530" w:author="杨薇" w:date="2025-02-07T17:14:00Z">
        <w:r>
          <w:rPr>
            <w:rFonts w:hint="eastAsia" w:ascii="仿宋_GB2312" w:hAnsi="黑体" w:eastAsia="仿宋_GB2312"/>
            <w:color w:val="auto"/>
            <w:sz w:val="32"/>
            <w:szCs w:val="32"/>
            <w:lang w:eastAsia="zh-CN"/>
          </w:rPr>
          <w:t>因为</w:t>
        </w:r>
      </w:ins>
      <w:ins w:id="1531" w:author="杨薇" w:date="2025-02-07T17:14:00Z">
        <w:r>
          <w:rPr>
            <w:rFonts w:hint="eastAsia" w:ascii="仿宋_GB2312" w:hAnsi="黑体" w:eastAsia="仿宋_GB2312"/>
            <w:color w:val="auto"/>
            <w:sz w:val="32"/>
            <w:szCs w:val="32"/>
            <w:lang w:val="en-US" w:eastAsia="zh-CN"/>
          </w:rPr>
          <w:t>落实党政机关</w:t>
        </w:r>
      </w:ins>
      <w:ins w:id="1532" w:author="杨薇" w:date="2025-02-07T17:14:00Z">
        <w:r>
          <w:rPr>
            <w:rFonts w:hint="default" w:ascii="Times New Roman" w:hAnsi="Times New Roman" w:eastAsia="仿宋_GB2312" w:cs="Times New Roman"/>
            <w:color w:val="auto"/>
            <w:sz w:val="32"/>
            <w:szCs w:val="32"/>
            <w:highlight w:val="none"/>
          </w:rPr>
          <w:t>习惯</w:t>
        </w:r>
      </w:ins>
      <w:ins w:id="1533" w:author="杨薇" w:date="2025-02-07T17:14:00Z">
        <w:r>
          <w:rPr>
            <w:rFonts w:hint="eastAsia" w:ascii="仿宋_GB2312" w:hAnsi="黑体" w:eastAsia="仿宋_GB2312"/>
            <w:color w:val="auto"/>
            <w:sz w:val="32"/>
            <w:szCs w:val="32"/>
            <w:lang w:val="en-US" w:eastAsia="zh-CN"/>
          </w:rPr>
          <w:t>过紧日子要求，压减一般性支出。</w:t>
        </w:r>
      </w:ins>
    </w:p>
    <w:p>
      <w:pPr>
        <w:ind w:firstLine="640" w:firstLineChars="200"/>
        <w:rPr>
          <w:del w:id="1534" w:author="杨薇" w:date="2025-02-07T17:14:00Z"/>
          <w:rFonts w:ascii="仿宋_GB2312" w:hAnsi="黑体" w:eastAsia="仿宋_GB2312"/>
          <w:sz w:val="32"/>
          <w:szCs w:val="32"/>
        </w:rPr>
      </w:pPr>
      <w:ins w:id="1535" w:author="杨秋霞" w:date="2024-01-30T11:19:00Z">
        <w:del w:id="1536" w:author="杨薇" w:date="2025-02-07T17:14:00Z">
          <w:r>
            <w:rPr>
              <w:rFonts w:hint="eastAsia" w:ascii="仿宋_GB2312" w:hAnsi="黑体" w:eastAsia="仿宋_GB2312"/>
              <w:color w:val="auto"/>
              <w:sz w:val="32"/>
              <w:szCs w:val="32"/>
              <w:rPrChange w:id="1537" w:author="刘畅" w:date="2024-01-30T16:44:00Z">
                <w:rPr>
                  <w:rFonts w:hint="eastAsia" w:ascii="仿宋_GB2312" w:hAnsi="黑体" w:eastAsia="仿宋_GB2312"/>
                  <w:sz w:val="32"/>
                  <w:szCs w:val="32"/>
                </w:rPr>
              </w:rPrChange>
            </w:rPr>
            <w:delText>主要是</w:delText>
          </w:r>
        </w:del>
      </w:ins>
      <w:ins w:id="1538" w:author="杨秋霞" w:date="2024-01-30T11:19:00Z">
        <w:del w:id="1539" w:author="杨薇" w:date="2025-02-07T17:14:00Z">
          <w:r>
            <w:rPr>
              <w:rFonts w:hint="eastAsia" w:ascii="仿宋_GB2312" w:hAnsi="黑体" w:eastAsia="仿宋_GB2312"/>
              <w:color w:val="auto"/>
              <w:sz w:val="32"/>
              <w:szCs w:val="32"/>
              <w:lang w:eastAsia="zh-CN"/>
              <w:rPrChange w:id="1540" w:author="刘畅" w:date="2024-01-30T16:44:00Z">
                <w:rPr>
                  <w:rFonts w:hint="eastAsia" w:ascii="仿宋_GB2312" w:hAnsi="黑体" w:eastAsia="仿宋_GB2312"/>
                  <w:sz w:val="32"/>
                  <w:szCs w:val="32"/>
                  <w:lang w:eastAsia="zh-CN"/>
                </w:rPr>
              </w:rPrChange>
            </w:rPr>
            <w:delText>行政运行经费、社会保障和就业支出增加</w:delText>
          </w:r>
        </w:del>
      </w:ins>
      <w:ins w:id="1541" w:author="杨秋霞" w:date="2024-01-30T11:19:00Z">
        <w:del w:id="1542" w:author="杨薇" w:date="2025-02-07T17:14:00Z">
          <w:r>
            <w:rPr>
              <w:rFonts w:hint="eastAsia" w:ascii="仿宋_GB2312" w:hAnsi="黑体" w:eastAsia="仿宋_GB2312"/>
              <w:sz w:val="32"/>
              <w:szCs w:val="32"/>
              <w:lang w:eastAsia="zh-CN"/>
            </w:rPr>
            <w:delText>。</w:delText>
          </w:r>
        </w:del>
      </w:ins>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ins w:id="1543" w:author="杨秋霞" w:date="2024-01-30T11:21:00Z"/>
          <w:rFonts w:ascii="楷体" w:hAnsi="楷体" w:eastAsia="楷体"/>
          <w:sz w:val="32"/>
          <w:szCs w:val="32"/>
          <w:highlight w:val="none"/>
        </w:rPr>
      </w:pPr>
      <w:ins w:id="1544" w:author="杨秋霞" w:date="2024-01-30T11:21:00Z">
        <w:r>
          <w:rPr>
            <w:rFonts w:hint="eastAsia" w:ascii="楷体" w:hAnsi="楷体" w:eastAsia="楷体"/>
            <w:sz w:val="32"/>
            <w:szCs w:val="32"/>
            <w:highlight w:val="none"/>
          </w:rPr>
          <w:t>（一）机关运行经费</w:t>
        </w:r>
      </w:ins>
    </w:p>
    <w:p>
      <w:pPr>
        <w:ind w:firstLine="640" w:firstLineChars="200"/>
        <w:rPr>
          <w:ins w:id="1545" w:author="杨秋霞" w:date="2024-01-30T11:21:00Z"/>
          <w:rFonts w:ascii="仿宋_GB2312" w:hAnsi="黑体" w:eastAsia="仿宋_GB2312"/>
          <w:sz w:val="32"/>
          <w:szCs w:val="32"/>
          <w:highlight w:val="none"/>
        </w:rPr>
      </w:pPr>
      <w:ins w:id="1546" w:author="杨秋霞" w:date="2024-01-30T11:21:00Z">
        <w:r>
          <w:rPr>
            <w:rFonts w:hint="eastAsia" w:ascii="仿宋_GB2312" w:hAnsi="黑体" w:eastAsia="仿宋_GB2312" w:cs="仿宋_GB2312"/>
            <w:sz w:val="32"/>
            <w:szCs w:val="32"/>
            <w:highlight w:val="none"/>
            <w:lang w:val="en-US" w:eastAsia="zh-CN"/>
          </w:rPr>
          <w:t>202</w:t>
        </w:r>
      </w:ins>
      <w:ins w:id="1547" w:author="杨秋霞" w:date="2024-01-30T11:44:00Z">
        <w:del w:id="1548" w:author="杨薇" w:date="2025-02-07T17:15:00Z">
          <w:r>
            <w:rPr>
              <w:rFonts w:hint="eastAsia" w:ascii="仿宋_GB2312" w:hAnsi="黑体" w:eastAsia="仿宋_GB2312" w:cs="仿宋_GB2312"/>
              <w:sz w:val="32"/>
              <w:szCs w:val="32"/>
              <w:highlight w:val="none"/>
              <w:lang w:val="en-US" w:eastAsia="zh-CN"/>
            </w:rPr>
            <w:delText>4</w:delText>
          </w:r>
        </w:del>
      </w:ins>
      <w:ins w:id="1549" w:author="杨薇" w:date="2025-02-07T17:15:00Z">
        <w:r>
          <w:rPr>
            <w:rFonts w:hint="eastAsia" w:ascii="仿宋_GB2312" w:hAnsi="黑体" w:eastAsia="仿宋_GB2312" w:cs="仿宋_GB2312"/>
            <w:sz w:val="32"/>
            <w:szCs w:val="32"/>
            <w:highlight w:val="none"/>
            <w:lang w:val="en-US" w:eastAsia="zh-CN"/>
          </w:rPr>
          <w:t>5</w:t>
        </w:r>
      </w:ins>
      <w:ins w:id="1550" w:author="杨秋霞" w:date="2024-01-30T11:21:00Z">
        <w:r>
          <w:rPr>
            <w:rFonts w:hint="eastAsia" w:ascii="仿宋_GB2312" w:hAnsi="黑体" w:eastAsia="仿宋_GB2312"/>
            <w:sz w:val="32"/>
            <w:szCs w:val="32"/>
            <w:highlight w:val="none"/>
          </w:rPr>
          <w:t>年</w:t>
        </w:r>
      </w:ins>
      <w:ins w:id="1551" w:author="杨秋霞" w:date="2024-01-30T11:21:00Z">
        <w:r>
          <w:rPr>
            <w:rFonts w:hint="eastAsia" w:ascii="仿宋_GB2312" w:hAnsi="黑体" w:eastAsia="仿宋_GB2312"/>
            <w:sz w:val="32"/>
            <w:szCs w:val="32"/>
            <w:highlight w:val="none"/>
            <w:lang w:eastAsia="zh-CN"/>
          </w:rPr>
          <w:t>三亚市会计管理中心（三亚市财政国库支付局）</w:t>
        </w:r>
      </w:ins>
      <w:ins w:id="1552" w:author="杨秋霞" w:date="2024-01-30T11:21:00Z">
        <w:r>
          <w:rPr>
            <w:rFonts w:hint="eastAsia" w:ascii="仿宋_GB2312" w:hAnsi="黑体" w:eastAsia="仿宋_GB2312" w:cs="仿宋_GB2312"/>
            <w:sz w:val="32"/>
            <w:szCs w:val="32"/>
            <w:highlight w:val="none"/>
          </w:rPr>
          <w:t>机关运行经费预算</w:t>
        </w:r>
      </w:ins>
      <w:ins w:id="1553" w:author="杨秋霞" w:date="2024-01-30T11:33:00Z">
        <w:del w:id="1554" w:author="杨薇" w:date="2025-02-07T17:19:00Z">
          <w:r>
            <w:rPr>
              <w:rFonts w:hint="eastAsia" w:ascii="仿宋_GB2312" w:hAnsi="黑体" w:eastAsia="仿宋_GB2312" w:cs="仿宋_GB2312"/>
              <w:sz w:val="32"/>
              <w:szCs w:val="32"/>
              <w:highlight w:val="none"/>
              <w:lang w:val="en-US" w:eastAsia="zh-CN"/>
            </w:rPr>
            <w:delText>69.43</w:delText>
          </w:r>
        </w:del>
      </w:ins>
      <w:ins w:id="1555" w:author="杨薇" w:date="2025-02-07T17:19:00Z">
        <w:r>
          <w:rPr>
            <w:rFonts w:hint="eastAsia" w:ascii="仿宋_GB2312" w:hAnsi="黑体" w:eastAsia="仿宋_GB2312" w:cs="仿宋_GB2312"/>
            <w:sz w:val="32"/>
            <w:szCs w:val="32"/>
            <w:highlight w:val="none"/>
            <w:lang w:val="en-US" w:eastAsia="zh-CN"/>
          </w:rPr>
          <w:t>74.14</w:t>
        </w:r>
      </w:ins>
      <w:ins w:id="1556" w:author="杨秋霞" w:date="2024-01-30T11:21:00Z">
        <w:r>
          <w:rPr>
            <w:rFonts w:hint="eastAsia" w:ascii="仿宋_GB2312" w:hAnsi="黑体" w:eastAsia="仿宋_GB2312"/>
            <w:sz w:val="32"/>
            <w:szCs w:val="32"/>
            <w:highlight w:val="none"/>
          </w:rPr>
          <w:t>万元。</w:t>
        </w:r>
      </w:ins>
    </w:p>
    <w:p>
      <w:pPr>
        <w:ind w:firstLine="640" w:firstLineChars="200"/>
        <w:rPr>
          <w:ins w:id="1557" w:author="杨秋霞" w:date="2024-01-30T11:21:00Z"/>
          <w:rFonts w:ascii="楷体" w:hAnsi="楷体" w:eastAsia="楷体"/>
          <w:sz w:val="32"/>
          <w:szCs w:val="32"/>
          <w:highlight w:val="none"/>
        </w:rPr>
      </w:pPr>
      <w:ins w:id="1558" w:author="杨秋霞" w:date="2024-01-30T11:21:00Z">
        <w:r>
          <w:rPr>
            <w:rFonts w:hint="eastAsia" w:ascii="楷体" w:hAnsi="楷体" w:eastAsia="楷体"/>
            <w:sz w:val="32"/>
            <w:szCs w:val="32"/>
            <w:highlight w:val="none"/>
          </w:rPr>
          <w:t>（二）政府采购情况</w:t>
        </w:r>
      </w:ins>
    </w:p>
    <w:p>
      <w:pPr>
        <w:ind w:firstLine="640"/>
        <w:rPr>
          <w:ins w:id="1559" w:author="杨秋霞" w:date="2024-01-30T11:21:00Z"/>
          <w:rFonts w:ascii="仿宋_GB2312" w:hAnsi="黑体" w:eastAsia="仿宋_GB2312"/>
          <w:sz w:val="32"/>
          <w:szCs w:val="32"/>
          <w:highlight w:val="none"/>
        </w:rPr>
      </w:pPr>
      <w:ins w:id="1560" w:author="杨秋霞" w:date="2024-01-30T11:21:00Z">
        <w:r>
          <w:rPr>
            <w:rFonts w:hint="eastAsia" w:ascii="仿宋_GB2312" w:hAnsi="黑体" w:eastAsia="仿宋_GB2312" w:cs="仿宋_GB2312"/>
            <w:sz w:val="32"/>
            <w:szCs w:val="32"/>
            <w:highlight w:val="none"/>
            <w:lang w:val="en-US" w:eastAsia="zh-CN"/>
          </w:rPr>
          <w:t>202</w:t>
        </w:r>
      </w:ins>
      <w:ins w:id="1561" w:author="杨秋霞" w:date="2024-01-30T11:44:00Z">
        <w:del w:id="1562" w:author="杨薇" w:date="2025-02-07T17:21:00Z">
          <w:r>
            <w:rPr>
              <w:rFonts w:hint="eastAsia" w:ascii="仿宋_GB2312" w:hAnsi="黑体" w:eastAsia="仿宋_GB2312" w:cs="仿宋_GB2312"/>
              <w:sz w:val="32"/>
              <w:szCs w:val="32"/>
              <w:highlight w:val="none"/>
              <w:lang w:val="en-US" w:eastAsia="zh-CN"/>
            </w:rPr>
            <w:delText>4</w:delText>
          </w:r>
        </w:del>
      </w:ins>
      <w:ins w:id="1563" w:author="杨薇" w:date="2025-02-07T17:21:00Z">
        <w:r>
          <w:rPr>
            <w:rFonts w:hint="eastAsia" w:ascii="仿宋_GB2312" w:hAnsi="黑体" w:eastAsia="仿宋_GB2312" w:cs="仿宋_GB2312"/>
            <w:sz w:val="32"/>
            <w:szCs w:val="32"/>
            <w:highlight w:val="none"/>
            <w:lang w:val="en-US" w:eastAsia="zh-CN"/>
          </w:rPr>
          <w:t>5</w:t>
        </w:r>
      </w:ins>
      <w:ins w:id="1564" w:author="杨秋霞" w:date="2024-01-30T11:21:00Z">
        <w:r>
          <w:rPr>
            <w:rFonts w:hint="eastAsia" w:ascii="仿宋_GB2312" w:hAnsi="黑体" w:eastAsia="仿宋_GB2312"/>
            <w:sz w:val="32"/>
            <w:szCs w:val="32"/>
            <w:highlight w:val="none"/>
          </w:rPr>
          <w:t>年</w:t>
        </w:r>
      </w:ins>
      <w:ins w:id="1565" w:author="杨秋霞" w:date="2024-01-30T11:21:00Z">
        <w:r>
          <w:rPr>
            <w:rFonts w:hint="eastAsia" w:ascii="仿宋_GB2312" w:hAnsi="黑体" w:eastAsia="仿宋_GB2312"/>
            <w:sz w:val="32"/>
            <w:szCs w:val="32"/>
            <w:highlight w:val="none"/>
            <w:lang w:eastAsia="zh-CN"/>
          </w:rPr>
          <w:t>三亚市会计管理中心（三亚市财政国库支付局）</w:t>
        </w:r>
      </w:ins>
      <w:ins w:id="1566" w:author="杨秋霞" w:date="2024-01-30T11:21:00Z">
        <w:r>
          <w:rPr>
            <w:rFonts w:hint="eastAsia" w:ascii="仿宋_GB2312" w:hAnsi="黑体" w:eastAsia="仿宋_GB2312" w:cs="仿宋_GB2312"/>
            <w:sz w:val="32"/>
            <w:szCs w:val="32"/>
            <w:highlight w:val="none"/>
          </w:rPr>
          <w:t>政府采购预算总额</w:t>
        </w:r>
      </w:ins>
      <w:ins w:id="1567" w:author="杨秋霞" w:date="2024-01-30T11:36:00Z">
        <w:del w:id="1568" w:author="杨薇" w:date="2025-02-07T17:21:00Z">
          <w:r>
            <w:rPr>
              <w:rFonts w:hint="eastAsia" w:ascii="仿宋_GB2312" w:hAnsi="黑体" w:eastAsia="仿宋_GB2312" w:cs="仿宋_GB2312"/>
              <w:sz w:val="32"/>
              <w:szCs w:val="32"/>
              <w:highlight w:val="none"/>
              <w:lang w:val="en-US" w:eastAsia="zh-CN"/>
            </w:rPr>
            <w:delText>5</w:delText>
          </w:r>
        </w:del>
      </w:ins>
      <w:ins w:id="1569" w:author="杨薇" w:date="2025-02-07T17:21:00Z">
        <w:r>
          <w:rPr>
            <w:rFonts w:hint="eastAsia" w:ascii="仿宋_GB2312" w:hAnsi="黑体" w:eastAsia="仿宋_GB2312" w:cs="仿宋_GB2312"/>
            <w:sz w:val="32"/>
            <w:szCs w:val="32"/>
            <w:highlight w:val="none"/>
            <w:lang w:val="en-US" w:eastAsia="zh-CN"/>
          </w:rPr>
          <w:t>0</w:t>
        </w:r>
      </w:ins>
      <w:ins w:id="1570" w:author="杨秋霞" w:date="2024-01-30T11:21:00Z">
        <w:r>
          <w:rPr>
            <w:rFonts w:hint="eastAsia" w:ascii="仿宋_GB2312" w:hAnsi="黑体" w:eastAsia="仿宋_GB2312"/>
            <w:sz w:val="32"/>
            <w:szCs w:val="32"/>
            <w:highlight w:val="none"/>
          </w:rPr>
          <w:t>万元。其中：政府采购货物预算</w:t>
        </w:r>
      </w:ins>
      <w:ins w:id="1571" w:author="杨秋霞" w:date="2024-01-30T11:36:00Z">
        <w:del w:id="1572" w:author="杨薇" w:date="2025-02-07T17:21:00Z">
          <w:r>
            <w:rPr>
              <w:rFonts w:hint="eastAsia" w:ascii="仿宋_GB2312" w:hAnsi="黑体" w:eastAsia="仿宋_GB2312" w:cs="仿宋_GB2312"/>
              <w:sz w:val="32"/>
              <w:szCs w:val="32"/>
              <w:highlight w:val="none"/>
              <w:lang w:val="en-US" w:eastAsia="zh-CN"/>
            </w:rPr>
            <w:delText>5</w:delText>
          </w:r>
        </w:del>
      </w:ins>
      <w:ins w:id="1573" w:author="杨薇" w:date="2025-02-07T17:21:00Z">
        <w:r>
          <w:rPr>
            <w:rFonts w:hint="eastAsia" w:ascii="仿宋_GB2312" w:hAnsi="黑体" w:eastAsia="仿宋_GB2312" w:cs="仿宋_GB2312"/>
            <w:sz w:val="32"/>
            <w:szCs w:val="32"/>
            <w:highlight w:val="none"/>
            <w:lang w:val="en-US" w:eastAsia="zh-CN"/>
          </w:rPr>
          <w:t>0</w:t>
        </w:r>
      </w:ins>
      <w:ins w:id="1574" w:author="杨秋霞" w:date="2024-01-30T11:21:00Z">
        <w:r>
          <w:rPr>
            <w:rFonts w:hint="eastAsia" w:ascii="仿宋_GB2312" w:hAnsi="黑体" w:eastAsia="仿宋_GB2312"/>
            <w:sz w:val="32"/>
            <w:szCs w:val="32"/>
            <w:highlight w:val="none"/>
          </w:rPr>
          <w:t>万元，政府采购服务预算</w:t>
        </w:r>
      </w:ins>
      <w:ins w:id="1575" w:author="杨秋霞" w:date="2024-01-30T11:36:00Z">
        <w:r>
          <w:rPr>
            <w:rFonts w:hint="eastAsia" w:ascii="仿宋_GB2312" w:hAnsi="黑体" w:eastAsia="仿宋_GB2312" w:cs="仿宋_GB2312"/>
            <w:sz w:val="32"/>
            <w:szCs w:val="32"/>
            <w:highlight w:val="none"/>
            <w:lang w:val="en-US" w:eastAsia="zh-CN"/>
          </w:rPr>
          <w:t>0</w:t>
        </w:r>
      </w:ins>
      <w:ins w:id="1576" w:author="杨秋霞" w:date="2024-01-30T11:21:00Z">
        <w:r>
          <w:rPr>
            <w:rFonts w:hint="eastAsia" w:ascii="仿宋_GB2312" w:hAnsi="黑体" w:eastAsia="仿宋_GB2312"/>
            <w:sz w:val="32"/>
            <w:szCs w:val="32"/>
            <w:highlight w:val="none"/>
          </w:rPr>
          <w:t>万元。</w:t>
        </w:r>
      </w:ins>
    </w:p>
    <w:p>
      <w:pPr>
        <w:ind w:firstLine="640" w:firstLineChars="200"/>
        <w:rPr>
          <w:ins w:id="1577" w:author="杨秋霞" w:date="2024-01-30T11:21:00Z"/>
          <w:rFonts w:ascii="楷体" w:hAnsi="楷体" w:eastAsia="楷体"/>
          <w:sz w:val="32"/>
          <w:szCs w:val="32"/>
          <w:highlight w:val="none"/>
        </w:rPr>
      </w:pPr>
      <w:ins w:id="1578" w:author="杨秋霞" w:date="2024-01-30T11:21:00Z">
        <w:r>
          <w:rPr>
            <w:rFonts w:hint="eastAsia" w:ascii="楷体" w:hAnsi="楷体" w:eastAsia="楷体"/>
            <w:sz w:val="32"/>
            <w:szCs w:val="32"/>
            <w:highlight w:val="none"/>
          </w:rPr>
          <w:t>（三）国有资产占有使用情况</w:t>
        </w:r>
      </w:ins>
    </w:p>
    <w:p>
      <w:pPr>
        <w:ind w:firstLine="640" w:firstLineChars="200"/>
        <w:rPr>
          <w:ins w:id="1579" w:author="杨秋霞" w:date="2024-01-30T11:21:00Z"/>
          <w:rFonts w:ascii="仿宋_GB2312" w:hAnsi="黑体" w:eastAsia="仿宋_GB2312" w:cs="仿宋_GB2312"/>
          <w:sz w:val="32"/>
          <w:szCs w:val="32"/>
          <w:highlight w:val="none"/>
        </w:rPr>
      </w:pPr>
      <w:ins w:id="1580" w:author="杨秋霞" w:date="2024-01-30T11:21:00Z">
        <w:r>
          <w:rPr>
            <w:rFonts w:hint="eastAsia" w:ascii="仿宋_GB2312" w:hAnsi="黑体" w:eastAsia="仿宋_GB2312" w:cs="仿宋_GB2312"/>
            <w:sz w:val="32"/>
            <w:szCs w:val="32"/>
            <w:highlight w:val="none"/>
          </w:rPr>
          <w:t>截至</w:t>
        </w:r>
      </w:ins>
      <w:ins w:id="1581" w:author="杨秋霞" w:date="2024-01-30T11:21:00Z">
        <w:r>
          <w:rPr>
            <w:rFonts w:hint="eastAsia" w:ascii="仿宋_GB2312" w:hAnsi="黑体" w:eastAsia="仿宋_GB2312" w:cs="仿宋_GB2312"/>
            <w:sz w:val="32"/>
            <w:szCs w:val="32"/>
            <w:highlight w:val="none"/>
            <w:lang w:val="en-US" w:eastAsia="zh-CN"/>
          </w:rPr>
          <w:t>202</w:t>
        </w:r>
      </w:ins>
      <w:ins w:id="1582" w:author="杨秋霞" w:date="2024-01-30T11:44:00Z">
        <w:del w:id="1583" w:author="杨薇" w:date="2025-02-07T17:21:00Z">
          <w:r>
            <w:rPr>
              <w:rFonts w:hint="eastAsia" w:ascii="仿宋_GB2312" w:hAnsi="黑体" w:eastAsia="仿宋_GB2312" w:cs="仿宋_GB2312"/>
              <w:sz w:val="32"/>
              <w:szCs w:val="32"/>
              <w:highlight w:val="none"/>
              <w:lang w:val="en-US" w:eastAsia="zh-CN"/>
            </w:rPr>
            <w:delText>4</w:delText>
          </w:r>
        </w:del>
      </w:ins>
      <w:ins w:id="1584" w:author="刘畅" w:date="2024-01-30T16:45:00Z">
        <w:del w:id="1585" w:author="杨薇" w:date="2025-02-07T17:21:00Z">
          <w:r>
            <w:rPr>
              <w:rFonts w:hint="eastAsia" w:ascii="仿宋_GB2312" w:hAnsi="黑体" w:eastAsia="仿宋_GB2312" w:cs="仿宋_GB2312"/>
              <w:sz w:val="32"/>
              <w:szCs w:val="32"/>
              <w:highlight w:val="none"/>
              <w:lang w:val="en-US" w:eastAsia="zh-CN"/>
            </w:rPr>
            <w:delText>3</w:delText>
          </w:r>
        </w:del>
      </w:ins>
      <w:ins w:id="1586" w:author="杨薇" w:date="2025-02-07T17:21:00Z">
        <w:r>
          <w:rPr>
            <w:rFonts w:hint="eastAsia" w:ascii="仿宋_GB2312" w:hAnsi="黑体" w:eastAsia="仿宋_GB2312" w:cs="仿宋_GB2312"/>
            <w:sz w:val="32"/>
            <w:szCs w:val="32"/>
            <w:highlight w:val="none"/>
            <w:lang w:val="en-US" w:eastAsia="zh-CN"/>
          </w:rPr>
          <w:t>4</w:t>
        </w:r>
      </w:ins>
      <w:ins w:id="1587" w:author="杨秋霞" w:date="2024-01-30T11:21:00Z">
        <w:r>
          <w:rPr>
            <w:rFonts w:hint="eastAsia" w:ascii="仿宋_GB2312" w:hAnsi="黑体" w:eastAsia="仿宋_GB2312"/>
            <w:sz w:val="32"/>
            <w:szCs w:val="32"/>
            <w:highlight w:val="none"/>
          </w:rPr>
          <w:t>年12月31日，</w:t>
        </w:r>
      </w:ins>
      <w:ins w:id="1588" w:author="杨秋霞" w:date="2024-01-30T11:21:00Z">
        <w:r>
          <w:rPr>
            <w:rFonts w:hint="eastAsia" w:ascii="仿宋_GB2312" w:hAnsi="黑体" w:eastAsia="仿宋_GB2312"/>
            <w:sz w:val="32"/>
            <w:szCs w:val="32"/>
            <w:highlight w:val="none"/>
            <w:lang w:eastAsia="zh-CN"/>
          </w:rPr>
          <w:t>三亚市会计管理中心（三亚市财政国库支付局）</w:t>
        </w:r>
      </w:ins>
      <w:ins w:id="1589" w:author="杨秋霞" w:date="2024-01-30T11:21:00Z">
        <w:r>
          <w:rPr>
            <w:rFonts w:hint="eastAsia" w:ascii="仿宋_GB2312" w:hAnsi="黑体" w:eastAsia="仿宋_GB2312" w:cs="仿宋_GB2312"/>
            <w:sz w:val="32"/>
            <w:szCs w:val="32"/>
            <w:highlight w:val="none"/>
          </w:rPr>
          <w:t>本级共有车辆</w:t>
        </w:r>
      </w:ins>
      <w:ins w:id="1590" w:author="杨秋霞" w:date="2024-01-30T11:38:00Z">
        <w:r>
          <w:rPr>
            <w:rFonts w:hint="eastAsia" w:ascii="仿宋_GB2312" w:hAnsi="黑体" w:eastAsia="仿宋_GB2312" w:cs="仿宋_GB2312"/>
            <w:sz w:val="32"/>
            <w:szCs w:val="32"/>
            <w:highlight w:val="none"/>
            <w:lang w:val="en-US" w:eastAsia="zh-CN"/>
          </w:rPr>
          <w:t>4</w:t>
        </w:r>
      </w:ins>
      <w:ins w:id="1591" w:author="杨秋霞" w:date="2024-01-30T11:21:00Z">
        <w:r>
          <w:rPr>
            <w:rFonts w:hint="eastAsia" w:ascii="仿宋_GB2312" w:hAnsi="黑体" w:eastAsia="仿宋_GB2312" w:cs="仿宋_GB2312"/>
            <w:sz w:val="32"/>
            <w:szCs w:val="32"/>
            <w:highlight w:val="none"/>
          </w:rPr>
          <w:t>辆，其中，领导干部用车</w:t>
        </w:r>
      </w:ins>
      <w:ins w:id="1592" w:author="杨秋霞" w:date="2024-01-30T11:21:00Z">
        <w:r>
          <w:rPr>
            <w:rFonts w:hint="eastAsia" w:ascii="仿宋_GB2312" w:hAnsi="黑体" w:eastAsia="仿宋_GB2312" w:cs="仿宋_GB2312"/>
            <w:sz w:val="32"/>
            <w:szCs w:val="32"/>
            <w:highlight w:val="none"/>
            <w:lang w:val="en-US" w:eastAsia="zh-CN"/>
          </w:rPr>
          <w:t>0</w:t>
        </w:r>
      </w:ins>
      <w:ins w:id="1593" w:author="杨秋霞" w:date="2024-01-30T11:21:00Z">
        <w:r>
          <w:rPr>
            <w:rFonts w:hint="eastAsia" w:ascii="仿宋_GB2312" w:hAnsi="黑体" w:eastAsia="仿宋_GB2312" w:cs="仿宋_GB2312"/>
            <w:sz w:val="32"/>
            <w:szCs w:val="32"/>
            <w:highlight w:val="none"/>
          </w:rPr>
          <w:t>辆，机要通信应急用车</w:t>
        </w:r>
      </w:ins>
      <w:ins w:id="1594" w:author="杨秋霞" w:date="2024-01-30T11:43:00Z">
        <w:r>
          <w:rPr>
            <w:rFonts w:hint="eastAsia" w:ascii="仿宋_GB2312" w:hAnsi="黑体" w:eastAsia="仿宋_GB2312" w:cs="仿宋_GB2312"/>
            <w:sz w:val="32"/>
            <w:szCs w:val="32"/>
            <w:highlight w:val="none"/>
            <w:lang w:val="en-US" w:eastAsia="zh-CN"/>
          </w:rPr>
          <w:t>0</w:t>
        </w:r>
      </w:ins>
      <w:ins w:id="1595" w:author="杨秋霞" w:date="2024-01-30T11:21:00Z">
        <w:r>
          <w:rPr>
            <w:rFonts w:hint="eastAsia" w:ascii="仿宋_GB2312" w:hAnsi="黑体" w:eastAsia="仿宋_GB2312" w:cs="仿宋_GB2312"/>
            <w:sz w:val="32"/>
            <w:szCs w:val="32"/>
            <w:highlight w:val="none"/>
          </w:rPr>
          <w:t>辆、一般执法执勤用车</w:t>
        </w:r>
      </w:ins>
      <w:ins w:id="1596" w:author="杨秋霞" w:date="2024-01-30T11:21:00Z">
        <w:r>
          <w:rPr>
            <w:rFonts w:hint="eastAsia" w:ascii="仿宋_GB2312" w:hAnsi="黑体" w:eastAsia="仿宋_GB2312" w:cs="仿宋_GB2312"/>
            <w:sz w:val="32"/>
            <w:szCs w:val="32"/>
            <w:highlight w:val="none"/>
            <w:lang w:val="en-US" w:eastAsia="zh-CN"/>
          </w:rPr>
          <w:t>0</w:t>
        </w:r>
      </w:ins>
      <w:ins w:id="1597" w:author="杨秋霞" w:date="2024-01-30T11:21:00Z">
        <w:r>
          <w:rPr>
            <w:rFonts w:hint="eastAsia" w:ascii="仿宋_GB2312" w:hAnsi="黑体" w:eastAsia="仿宋_GB2312" w:cs="仿宋_GB2312"/>
            <w:sz w:val="32"/>
            <w:szCs w:val="32"/>
            <w:highlight w:val="none"/>
          </w:rPr>
          <w:t>辆、特种专业技术用车</w:t>
        </w:r>
      </w:ins>
      <w:ins w:id="1598" w:author="杨秋霞" w:date="2024-01-30T11:21:00Z">
        <w:r>
          <w:rPr>
            <w:rFonts w:hint="eastAsia" w:ascii="仿宋_GB2312" w:hAnsi="黑体" w:eastAsia="仿宋_GB2312" w:cs="仿宋_GB2312"/>
            <w:sz w:val="32"/>
            <w:szCs w:val="32"/>
            <w:highlight w:val="none"/>
            <w:lang w:val="en-US" w:eastAsia="zh-CN"/>
          </w:rPr>
          <w:t>0</w:t>
        </w:r>
      </w:ins>
      <w:ins w:id="1599" w:author="杨秋霞" w:date="2024-01-30T11:21:00Z">
        <w:r>
          <w:rPr>
            <w:rFonts w:hint="eastAsia" w:ascii="仿宋_GB2312" w:hAnsi="黑体" w:eastAsia="仿宋_GB2312" w:cs="仿宋_GB2312"/>
            <w:sz w:val="32"/>
            <w:szCs w:val="32"/>
            <w:highlight w:val="none"/>
          </w:rPr>
          <w:t>辆、其他用车</w:t>
        </w:r>
      </w:ins>
      <w:ins w:id="1600" w:author="杨秋霞" w:date="2024-01-30T11:38:00Z">
        <w:r>
          <w:rPr>
            <w:rFonts w:hint="eastAsia" w:ascii="仿宋_GB2312" w:hAnsi="黑体" w:eastAsia="仿宋_GB2312" w:cs="仿宋_GB2312"/>
            <w:sz w:val="32"/>
            <w:szCs w:val="32"/>
            <w:highlight w:val="none"/>
            <w:lang w:val="en-US" w:eastAsia="zh-CN"/>
          </w:rPr>
          <w:t>4</w:t>
        </w:r>
      </w:ins>
      <w:ins w:id="1601" w:author="杨秋霞" w:date="2024-01-30T11:21:00Z">
        <w:r>
          <w:rPr>
            <w:rFonts w:hint="eastAsia" w:ascii="仿宋_GB2312" w:hAnsi="黑体" w:eastAsia="仿宋_GB2312" w:cs="仿宋_GB2312"/>
            <w:sz w:val="32"/>
            <w:szCs w:val="32"/>
            <w:highlight w:val="none"/>
          </w:rPr>
          <w:t>辆。单位价值100万元以上设备</w:t>
        </w:r>
      </w:ins>
      <w:ins w:id="1602" w:author="杨秋霞" w:date="2024-01-30T11:21:00Z">
        <w:r>
          <w:rPr>
            <w:rFonts w:hint="eastAsia" w:ascii="仿宋_GB2312" w:hAnsi="黑体" w:eastAsia="仿宋_GB2312" w:cs="仿宋_GB2312"/>
            <w:sz w:val="32"/>
            <w:szCs w:val="32"/>
            <w:highlight w:val="none"/>
            <w:lang w:val="en-US" w:eastAsia="zh-CN"/>
          </w:rPr>
          <w:t>0</w:t>
        </w:r>
      </w:ins>
      <w:ins w:id="1603" w:author="杨秋霞" w:date="2024-01-30T11:21:00Z">
        <w:r>
          <w:rPr>
            <w:rFonts w:hint="eastAsia" w:ascii="仿宋_GB2312" w:hAnsi="黑体" w:eastAsia="仿宋_GB2312" w:cs="仿宋_GB2312"/>
            <w:sz w:val="32"/>
            <w:szCs w:val="32"/>
            <w:highlight w:val="none"/>
          </w:rPr>
          <w:t>台（套）。</w:t>
        </w:r>
      </w:ins>
    </w:p>
    <w:p>
      <w:pPr>
        <w:ind w:firstLine="640" w:firstLineChars="200"/>
        <w:rPr>
          <w:ins w:id="1604" w:author="杨秋霞" w:date="2024-01-30T11:21:00Z"/>
          <w:rFonts w:ascii="楷体" w:hAnsi="楷体" w:eastAsia="楷体"/>
          <w:sz w:val="32"/>
          <w:szCs w:val="32"/>
          <w:highlight w:val="none"/>
        </w:rPr>
      </w:pPr>
      <w:ins w:id="1605" w:author="杨秋霞" w:date="2024-01-30T11:21:00Z">
        <w:r>
          <w:rPr>
            <w:rFonts w:hint="eastAsia" w:ascii="楷体" w:hAnsi="楷体" w:eastAsia="楷体"/>
            <w:sz w:val="32"/>
            <w:szCs w:val="32"/>
            <w:highlight w:val="none"/>
          </w:rPr>
          <w:t>（四）绩效目标设置情况</w:t>
        </w:r>
      </w:ins>
    </w:p>
    <w:p>
      <w:pPr>
        <w:ind w:firstLine="640" w:firstLineChars="200"/>
        <w:rPr>
          <w:ins w:id="1606" w:author="杨秋霞" w:date="2024-01-30T11:22:00Z"/>
          <w:rFonts w:hint="eastAsia" w:ascii="仿宋_GB2312" w:hAnsi="黑体" w:eastAsia="仿宋_GB2312"/>
          <w:sz w:val="32"/>
          <w:szCs w:val="32"/>
          <w:highlight w:val="none"/>
        </w:rPr>
      </w:pPr>
      <w:ins w:id="1607" w:author="杨秋霞" w:date="2024-01-30T11:21:00Z">
        <w:r>
          <w:rPr>
            <w:rFonts w:hint="eastAsia" w:ascii="仿宋_GB2312" w:hAnsi="黑体" w:eastAsia="仿宋_GB2312"/>
            <w:sz w:val="32"/>
            <w:szCs w:val="32"/>
            <w:highlight w:val="none"/>
            <w:lang w:eastAsia="zh-CN"/>
          </w:rPr>
          <w:t>三亚市会计管理中心（三亚市财政国库支付局</w:t>
        </w:r>
      </w:ins>
      <w:ins w:id="1608" w:author="杨秋霞" w:date="2024-01-30T11:21:00Z">
        <w:r>
          <w:rPr>
            <w:rFonts w:hint="eastAsia" w:ascii="仿宋_GB2312" w:hAnsi="黑体" w:eastAsia="仿宋_GB2312"/>
            <w:color w:val="auto"/>
            <w:sz w:val="32"/>
            <w:szCs w:val="32"/>
            <w:highlight w:val="none"/>
            <w:lang w:eastAsia="zh-CN"/>
          </w:rPr>
          <w:t>）</w:t>
        </w:r>
      </w:ins>
      <w:ins w:id="1609" w:author="杨秋霞" w:date="2024-01-30T11:40:00Z">
        <w:r>
          <w:rPr>
            <w:rFonts w:hint="eastAsia" w:ascii="仿宋_GB2312" w:hAnsi="黑体" w:eastAsia="仿宋_GB2312"/>
            <w:color w:val="auto"/>
            <w:sz w:val="32"/>
            <w:szCs w:val="32"/>
            <w:highlight w:val="none"/>
            <w:lang w:val="en-US" w:eastAsia="zh-CN"/>
          </w:rPr>
          <w:t>1</w:t>
        </w:r>
      </w:ins>
      <w:ins w:id="1610" w:author="杨秋霞" w:date="2024-01-30T11:40:00Z">
        <w:del w:id="1611" w:author="杨薇" w:date="2025-02-07T17:22:00Z">
          <w:r>
            <w:rPr>
              <w:rFonts w:hint="eastAsia" w:ascii="仿宋_GB2312" w:hAnsi="黑体" w:eastAsia="仿宋_GB2312"/>
              <w:color w:val="auto"/>
              <w:sz w:val="32"/>
              <w:szCs w:val="32"/>
              <w:highlight w:val="none"/>
              <w:lang w:val="en-US" w:eastAsia="zh-CN"/>
            </w:rPr>
            <w:delText>3</w:delText>
          </w:r>
        </w:del>
      </w:ins>
      <w:ins w:id="1612" w:author="杨薇" w:date="2025-02-07T17:22:00Z">
        <w:r>
          <w:rPr>
            <w:rFonts w:hint="eastAsia" w:ascii="仿宋_GB2312" w:hAnsi="黑体" w:eastAsia="仿宋_GB2312"/>
            <w:color w:val="auto"/>
            <w:sz w:val="32"/>
            <w:szCs w:val="32"/>
            <w:highlight w:val="none"/>
            <w:lang w:val="en-US" w:eastAsia="zh-CN"/>
          </w:rPr>
          <w:t>2</w:t>
        </w:r>
      </w:ins>
      <w:ins w:id="1613" w:author="杨秋霞" w:date="2024-01-30T11:21:00Z">
        <w:r>
          <w:rPr>
            <w:rFonts w:hint="eastAsia" w:ascii="仿宋_GB2312" w:hAnsi="黑体" w:eastAsia="仿宋_GB2312" w:cs="仿宋_GB2312"/>
            <w:color w:val="auto"/>
            <w:sz w:val="32"/>
            <w:szCs w:val="32"/>
            <w:highlight w:val="none"/>
          </w:rPr>
          <w:t>个</w:t>
        </w:r>
      </w:ins>
      <w:ins w:id="1614" w:author="杨秋霞" w:date="2024-01-30T11:21:00Z">
        <w:r>
          <w:rPr>
            <w:rFonts w:hint="eastAsia" w:ascii="仿宋_GB2312" w:hAnsi="黑体" w:eastAsia="仿宋_GB2312" w:cs="仿宋_GB2312"/>
            <w:sz w:val="32"/>
            <w:szCs w:val="32"/>
            <w:highlight w:val="none"/>
          </w:rPr>
          <w:t>项目实行绩效目标管理，涉及一般公共预算</w:t>
        </w:r>
      </w:ins>
      <w:ins w:id="1615" w:author="杨薇" w:date="2025-02-07T17:22:00Z">
        <w:r>
          <w:rPr>
            <w:rFonts w:hint="eastAsia" w:ascii="仿宋_GB2312" w:hAnsi="黑体" w:eastAsia="仿宋_GB2312" w:cs="仿宋_GB2312"/>
            <w:sz w:val="32"/>
            <w:szCs w:val="32"/>
            <w:rPrChange w:id="1616" w:author="杨薇" w:date="2025-02-07T17:22:00Z">
              <w:rPr>
                <w:rFonts w:hint="eastAsia"/>
              </w:rPr>
            </w:rPrChange>
          </w:rPr>
          <w:t>2,313.65</w:t>
        </w:r>
      </w:ins>
      <w:ins w:id="1617" w:author="杨秋霞" w:date="2024-01-30T11:43:00Z">
        <w:del w:id="1618" w:author="杨薇" w:date="2025-02-07T17:22:00Z">
          <w:r>
            <w:rPr>
              <w:rFonts w:hint="eastAsia" w:ascii="仿宋_GB2312" w:hAnsi="黑体" w:eastAsia="仿宋_GB2312" w:cs="仿宋_GB2312"/>
              <w:sz w:val="32"/>
              <w:szCs w:val="32"/>
              <w:highlight w:val="none"/>
              <w:lang w:val="en-US" w:eastAsia="zh-CN"/>
            </w:rPr>
            <w:delText>2403.55</w:delText>
          </w:r>
        </w:del>
      </w:ins>
      <w:ins w:id="1619" w:author="杨秋霞" w:date="2024-01-30T11:21:00Z">
        <w:r>
          <w:rPr>
            <w:rFonts w:hint="eastAsia" w:ascii="仿宋_GB2312" w:hAnsi="黑体" w:eastAsia="仿宋_GB2312"/>
            <w:sz w:val="32"/>
            <w:szCs w:val="32"/>
            <w:highlight w:val="none"/>
          </w:rPr>
          <w:t>万元、上年结转</w:t>
        </w:r>
      </w:ins>
      <w:ins w:id="1620" w:author="杨秋霞" w:date="2024-01-30T11:21:00Z">
        <w:r>
          <w:rPr>
            <w:rFonts w:hint="eastAsia" w:ascii="仿宋_GB2312" w:hAnsi="黑体" w:eastAsia="仿宋_GB2312" w:cs="仿宋_GB2312"/>
            <w:sz w:val="32"/>
            <w:szCs w:val="32"/>
            <w:highlight w:val="none"/>
            <w:lang w:val="en-US" w:eastAsia="zh-CN"/>
          </w:rPr>
          <w:t>0</w:t>
        </w:r>
      </w:ins>
      <w:ins w:id="1621" w:author="杨秋霞" w:date="2024-01-30T11:21:00Z">
        <w:r>
          <w:rPr>
            <w:rFonts w:hint="eastAsia" w:ascii="仿宋_GB2312" w:hAnsi="黑体" w:eastAsia="仿宋_GB2312"/>
            <w:sz w:val="32"/>
            <w:szCs w:val="32"/>
            <w:highlight w:val="none"/>
          </w:rPr>
          <w:t>万元。</w:t>
        </w:r>
      </w:ins>
    </w:p>
    <w:p>
      <w:pPr>
        <w:ind w:firstLine="640" w:firstLineChars="200"/>
        <w:rPr>
          <w:del w:id="1622" w:author="杨秋霞" w:date="2024-01-30T11:21:00Z"/>
          <w:rFonts w:ascii="楷体" w:hAnsi="楷体" w:eastAsia="楷体"/>
          <w:sz w:val="32"/>
          <w:szCs w:val="32"/>
        </w:rPr>
      </w:pPr>
      <w:del w:id="1623" w:author="杨秋霞" w:date="2024-01-30T11:21:00Z">
        <w:r>
          <w:rPr>
            <w:rFonts w:hint="eastAsia" w:ascii="楷体" w:hAnsi="楷体" w:eastAsia="楷体"/>
            <w:sz w:val="32"/>
            <w:szCs w:val="32"/>
          </w:rPr>
          <w:delText>（一）机关运行经费</w:delText>
        </w:r>
      </w:del>
      <w:del w:id="1624" w:author="杨秋霞" w:date="2024-01-30T11:21:00Z">
        <w:r>
          <w:rPr>
            <w:rFonts w:hint="eastAsia" w:ascii="楷体" w:hAnsi="楷体" w:eastAsia="楷体"/>
            <w:sz w:val="32"/>
            <w:szCs w:val="32"/>
            <w:lang w:val="en-US" w:eastAsia="zh-CN"/>
          </w:rPr>
          <w:delText>（</w:delText>
        </w:r>
      </w:del>
      <w:del w:id="1625" w:author="杨秋霞" w:date="2024-01-30T11:21:00Z">
        <w:r>
          <w:rPr>
            <w:rFonts w:hint="eastAsia" w:ascii="楷体" w:hAnsi="楷体" w:eastAsia="楷体"/>
            <w:sz w:val="32"/>
            <w:szCs w:val="32"/>
          </w:rPr>
          <w:delText>行政单位</w:delText>
        </w:r>
      </w:del>
      <w:del w:id="1626" w:author="杨秋霞" w:date="2024-01-30T11:21:00Z">
        <w:r>
          <w:rPr>
            <w:rFonts w:hint="eastAsia" w:ascii="楷体" w:hAnsi="楷体" w:eastAsia="楷体"/>
            <w:sz w:val="32"/>
            <w:szCs w:val="32"/>
            <w:lang w:eastAsia="zh-CN"/>
          </w:rPr>
          <w:delText>、</w:delText>
        </w:r>
      </w:del>
      <w:del w:id="1627" w:author="杨秋霞" w:date="2024-01-30T11:21:00Z">
        <w:r>
          <w:rPr>
            <w:rFonts w:hint="eastAsia" w:ascii="楷体" w:hAnsi="楷体" w:eastAsia="楷体"/>
            <w:sz w:val="32"/>
            <w:szCs w:val="32"/>
          </w:rPr>
          <w:delText>参照公务员法管理的事业单位</w:delText>
        </w:r>
      </w:del>
      <w:del w:id="1628" w:author="杨秋霞" w:date="2024-01-30T11:21:00Z">
        <w:r>
          <w:rPr>
            <w:rFonts w:hint="eastAsia" w:ascii="楷体" w:hAnsi="楷体" w:eastAsia="楷体"/>
            <w:sz w:val="32"/>
            <w:szCs w:val="32"/>
            <w:lang w:eastAsia="zh-CN"/>
          </w:rPr>
          <w:delText>需说明，其他单位不需要说明</w:delText>
        </w:r>
      </w:del>
      <w:del w:id="1629" w:author="杨秋霞" w:date="2024-01-30T11:21:00Z">
        <w:r>
          <w:rPr>
            <w:rFonts w:hint="eastAsia" w:ascii="楷体" w:hAnsi="楷体" w:eastAsia="楷体"/>
            <w:sz w:val="32"/>
            <w:szCs w:val="32"/>
            <w:lang w:val="en-US" w:eastAsia="zh-CN"/>
          </w:rPr>
          <w:delText>）</w:delText>
        </w:r>
      </w:del>
    </w:p>
    <w:p>
      <w:pPr>
        <w:ind w:firstLine="640" w:firstLineChars="200"/>
        <w:rPr>
          <w:del w:id="1630" w:author="杨秋霞" w:date="2024-01-30T11:21:00Z"/>
          <w:rFonts w:ascii="仿宋_GB2312" w:hAnsi="黑体" w:eastAsia="仿宋_GB2312"/>
          <w:sz w:val="32"/>
          <w:szCs w:val="32"/>
        </w:rPr>
      </w:pPr>
      <w:del w:id="1631" w:author="杨秋霞" w:date="2024-01-30T11:21:00Z">
        <w:r>
          <w:rPr>
            <w:rFonts w:hint="default" w:ascii="仿宋_GB2312" w:hAnsi="黑体" w:eastAsia="仿宋_GB2312" w:cs="仿宋_GB2312"/>
            <w:sz w:val="32"/>
            <w:szCs w:val="32"/>
            <w:lang w:val="en-US"/>
          </w:rPr>
          <w:delText>××</w:delText>
        </w:r>
      </w:del>
      <w:del w:id="1632" w:author="杨秋霞" w:date="2024-01-30T11:21:00Z">
        <w:r>
          <w:rPr>
            <w:rFonts w:hint="eastAsia" w:ascii="仿宋_GB2312" w:hAnsi="黑体" w:eastAsia="仿宋_GB2312"/>
            <w:sz w:val="32"/>
            <w:szCs w:val="32"/>
          </w:rPr>
          <w:delText>年</w:delText>
        </w:r>
      </w:del>
      <w:del w:id="1633" w:author="杨秋霞" w:date="2024-01-30T11:21:00Z">
        <w:r>
          <w:rPr>
            <w:rFonts w:hint="eastAsia" w:ascii="仿宋_GB2312" w:hAnsi="黑体" w:eastAsia="仿宋_GB2312" w:cs="仿宋_GB2312"/>
            <w:sz w:val="32"/>
            <w:szCs w:val="32"/>
          </w:rPr>
          <w:delText>××（部门本级或单位）、</w:delText>
        </w:r>
      </w:del>
      <w:del w:id="1634" w:author="杨秋霞" w:date="2024-01-30T11:21:00Z">
        <w:r>
          <w:rPr>
            <w:rFonts w:ascii="仿宋_GB2312" w:hAnsi="黑体" w:eastAsia="仿宋_GB2312" w:cs="仿宋_GB2312"/>
            <w:sz w:val="32"/>
            <w:szCs w:val="32"/>
          </w:rPr>
          <w:delText>……</w:delText>
        </w:r>
      </w:del>
      <w:del w:id="1635" w:author="杨秋霞" w:date="2024-01-30T11:21:00Z">
        <w:r>
          <w:rPr>
            <w:rFonts w:hint="eastAsia" w:ascii="仿宋_GB2312" w:hAnsi="黑体" w:eastAsia="仿宋_GB2312" w:cs="仿宋_GB2312"/>
            <w:sz w:val="32"/>
            <w:szCs w:val="32"/>
          </w:rPr>
          <w:delText>（</w:delText>
        </w:r>
      </w:del>
      <w:del w:id="1636" w:author="杨秋霞" w:date="2024-01-30T11:21:00Z">
        <w:r>
          <w:rPr>
            <w:rFonts w:hint="eastAsia" w:ascii="仿宋_GB2312" w:hAnsi="黑体" w:eastAsia="仿宋_GB2312" w:cs="仿宋_GB2312"/>
            <w:sz w:val="32"/>
            <w:szCs w:val="32"/>
            <w:lang w:eastAsia="zh-CN"/>
          </w:rPr>
          <w:delText>公开部门预算时</w:delText>
        </w:r>
      </w:del>
      <w:del w:id="1637" w:author="杨秋霞" w:date="2024-01-30T11:21:00Z">
        <w:r>
          <w:rPr>
            <w:rFonts w:hint="eastAsia" w:ascii="仿宋_GB2312" w:hAnsi="黑体" w:eastAsia="仿宋_GB2312" w:cs="仿宋_GB2312"/>
            <w:sz w:val="32"/>
            <w:szCs w:val="32"/>
          </w:rPr>
          <w:delText>罗列</w:delText>
        </w:r>
      </w:del>
      <w:del w:id="1638" w:author="杨秋霞" w:date="2024-01-30T11:21:00Z">
        <w:r>
          <w:rPr>
            <w:rFonts w:hint="eastAsia" w:ascii="仿宋_GB2312" w:hAnsi="黑体" w:eastAsia="仿宋_GB2312" w:cs="仿宋_GB2312"/>
            <w:sz w:val="32"/>
            <w:szCs w:val="32"/>
            <w:lang w:eastAsia="zh-CN"/>
          </w:rPr>
          <w:delText>下属</w:delText>
        </w:r>
      </w:del>
      <w:del w:id="1639" w:author="杨秋霞" w:date="2024-01-30T11:21:00Z">
        <w:r>
          <w:rPr>
            <w:rFonts w:hint="eastAsia" w:ascii="仿宋_GB2312" w:hAnsi="黑体" w:eastAsia="仿宋_GB2312" w:cs="仿宋_GB2312"/>
            <w:sz w:val="32"/>
            <w:szCs w:val="32"/>
          </w:rPr>
          <w:delText>参照公务员法管理</w:delText>
        </w:r>
      </w:del>
      <w:del w:id="1640" w:author="杨秋霞" w:date="2024-01-30T11:21:00Z">
        <w:r>
          <w:rPr>
            <w:rFonts w:hint="eastAsia" w:ascii="仿宋_GB2312" w:hAnsi="黑体" w:eastAsia="仿宋_GB2312" w:cs="仿宋_GB2312"/>
            <w:sz w:val="32"/>
            <w:szCs w:val="32"/>
            <w:lang w:eastAsia="zh-CN"/>
          </w:rPr>
          <w:delText>的事业</w:delText>
        </w:r>
      </w:del>
      <w:del w:id="1641" w:author="杨秋霞" w:date="2024-01-30T11:21:00Z">
        <w:r>
          <w:rPr>
            <w:rFonts w:hint="eastAsia" w:ascii="仿宋_GB2312" w:hAnsi="黑体" w:eastAsia="仿宋_GB2312" w:cs="仿宋_GB2312"/>
            <w:sz w:val="32"/>
            <w:szCs w:val="32"/>
          </w:rPr>
          <w:delText>单位）等的机关运行经费预算××</w:delText>
        </w:r>
      </w:del>
      <w:del w:id="1642" w:author="杨秋霞" w:date="2024-01-30T11:21:00Z">
        <w:r>
          <w:rPr>
            <w:rFonts w:hint="eastAsia" w:ascii="仿宋_GB2312" w:hAnsi="黑体" w:eastAsia="仿宋_GB2312"/>
            <w:sz w:val="32"/>
            <w:szCs w:val="32"/>
          </w:rPr>
          <w:delText>万元。</w:delText>
        </w:r>
      </w:del>
    </w:p>
    <w:p>
      <w:pPr>
        <w:ind w:firstLine="640" w:firstLineChars="200"/>
        <w:rPr>
          <w:del w:id="1643" w:author="杨秋霞" w:date="2024-01-30T11:21:00Z"/>
          <w:rFonts w:ascii="楷体" w:hAnsi="楷体" w:eastAsia="楷体"/>
          <w:sz w:val="32"/>
          <w:szCs w:val="32"/>
        </w:rPr>
      </w:pPr>
      <w:del w:id="1644" w:author="杨秋霞" w:date="2024-01-30T11:21:00Z">
        <w:r>
          <w:rPr>
            <w:rFonts w:hint="eastAsia" w:ascii="楷体" w:hAnsi="楷体" w:eastAsia="楷体"/>
            <w:sz w:val="32"/>
            <w:szCs w:val="32"/>
          </w:rPr>
          <w:delText>（二）政府采购情况</w:delText>
        </w:r>
      </w:del>
    </w:p>
    <w:p>
      <w:pPr>
        <w:ind w:firstLine="640" w:firstLineChars="200"/>
        <w:rPr>
          <w:del w:id="1646" w:author="杨秋霞" w:date="2024-01-30T11:21:00Z"/>
          <w:rFonts w:ascii="仿宋_GB2312" w:hAnsi="黑体" w:eastAsia="仿宋_GB2312"/>
          <w:sz w:val="32"/>
          <w:szCs w:val="32"/>
        </w:rPr>
        <w:pPrChange w:id="1645" w:author="杨秋霞" w:date="2024-01-30T11:21:00Z">
          <w:pPr>
            <w:ind w:firstLine="640"/>
          </w:pPr>
        </w:pPrChange>
      </w:pPr>
      <w:del w:id="1647" w:author="杨秋霞" w:date="2024-01-30T11:21:00Z">
        <w:r>
          <w:rPr>
            <w:rFonts w:hint="eastAsia" w:ascii="仿宋_GB2312" w:hAnsi="黑体" w:eastAsia="仿宋_GB2312" w:cs="仿宋_GB2312"/>
            <w:sz w:val="32"/>
            <w:szCs w:val="32"/>
          </w:rPr>
          <w:delText>××</w:delText>
        </w:r>
      </w:del>
      <w:del w:id="1648" w:author="杨秋霞" w:date="2024-01-30T11:21:00Z">
        <w:r>
          <w:rPr>
            <w:rFonts w:hint="eastAsia" w:ascii="仿宋_GB2312" w:hAnsi="黑体" w:eastAsia="仿宋_GB2312"/>
            <w:sz w:val="32"/>
            <w:szCs w:val="32"/>
          </w:rPr>
          <w:delText>年</w:delText>
        </w:r>
      </w:del>
      <w:del w:id="1649" w:author="杨秋霞" w:date="2024-01-30T11:21:00Z">
        <w:r>
          <w:rPr>
            <w:rFonts w:hint="eastAsia" w:ascii="仿宋_GB2312" w:hAnsi="黑体" w:eastAsia="仿宋_GB2312" w:cs="仿宋_GB2312"/>
            <w:sz w:val="32"/>
            <w:szCs w:val="32"/>
          </w:rPr>
          <w:delText>××</w:delText>
        </w:r>
      </w:del>
      <w:del w:id="1650" w:author="杨秋霞" w:date="2024-01-30T11:21:00Z">
        <w:r>
          <w:rPr>
            <w:rFonts w:hint="eastAsia" w:ascii="仿宋_GB2312" w:hAnsi="黑体" w:eastAsia="仿宋_GB2312" w:cs="仿宋_GB2312"/>
            <w:sz w:val="32"/>
            <w:szCs w:val="32"/>
            <w:lang w:eastAsia="zh-CN"/>
          </w:rPr>
          <w:delText>（部门或</w:delText>
        </w:r>
      </w:del>
      <w:del w:id="1651" w:author="杨秋霞" w:date="2024-01-30T11:21:00Z">
        <w:r>
          <w:rPr>
            <w:rFonts w:hint="eastAsia" w:ascii="仿宋_GB2312" w:hAnsi="黑体" w:eastAsia="仿宋_GB2312" w:cs="仿宋_GB2312"/>
            <w:sz w:val="32"/>
            <w:szCs w:val="32"/>
            <w:lang w:val="en-US" w:eastAsia="zh-CN"/>
          </w:rPr>
          <w:delText>单位</w:delText>
        </w:r>
      </w:del>
      <w:del w:id="1652" w:author="杨秋霞" w:date="2024-01-30T11:21:00Z">
        <w:r>
          <w:rPr>
            <w:rFonts w:hint="eastAsia" w:ascii="仿宋_GB2312" w:hAnsi="黑体" w:eastAsia="仿宋_GB2312" w:cs="仿宋_GB2312"/>
            <w:sz w:val="32"/>
            <w:szCs w:val="32"/>
            <w:lang w:eastAsia="zh-CN"/>
          </w:rPr>
          <w:delText>）</w:delText>
        </w:r>
      </w:del>
      <w:del w:id="1653" w:author="杨秋霞" w:date="2024-01-30T11:21:00Z">
        <w:r>
          <w:rPr>
            <w:rFonts w:hint="eastAsia" w:ascii="仿宋_GB2312" w:hAnsi="黑体" w:eastAsia="仿宋_GB2312" w:cs="仿宋_GB2312"/>
            <w:sz w:val="32"/>
            <w:szCs w:val="32"/>
          </w:rPr>
          <w:delText>政府采购预算总额××</w:delText>
        </w:r>
      </w:del>
      <w:del w:id="1654" w:author="杨秋霞" w:date="2024-01-30T11:21:00Z">
        <w:r>
          <w:rPr>
            <w:rFonts w:hint="eastAsia" w:ascii="仿宋_GB2312" w:hAnsi="黑体" w:eastAsia="仿宋_GB2312"/>
            <w:sz w:val="32"/>
            <w:szCs w:val="32"/>
          </w:rPr>
          <w:delText>万元，其中：政府采购货物预算</w:delText>
        </w:r>
      </w:del>
      <w:del w:id="1655" w:author="杨秋霞" w:date="2024-01-30T11:21:00Z">
        <w:r>
          <w:rPr>
            <w:rFonts w:hint="eastAsia" w:ascii="仿宋_GB2312" w:hAnsi="黑体" w:eastAsia="仿宋_GB2312" w:cs="仿宋_GB2312"/>
            <w:sz w:val="32"/>
            <w:szCs w:val="32"/>
          </w:rPr>
          <w:delText>××</w:delText>
        </w:r>
      </w:del>
      <w:del w:id="1656" w:author="杨秋霞" w:date="2024-01-30T11:21:00Z">
        <w:r>
          <w:rPr>
            <w:rFonts w:hint="eastAsia" w:ascii="仿宋_GB2312" w:hAnsi="黑体" w:eastAsia="仿宋_GB2312"/>
            <w:sz w:val="32"/>
            <w:szCs w:val="32"/>
          </w:rPr>
          <w:delText>万元，政府采购工程预算</w:delText>
        </w:r>
      </w:del>
      <w:del w:id="1657" w:author="杨秋霞" w:date="2024-01-30T11:21:00Z">
        <w:r>
          <w:rPr>
            <w:rFonts w:hint="eastAsia" w:ascii="仿宋_GB2312" w:hAnsi="黑体" w:eastAsia="仿宋_GB2312" w:cs="仿宋_GB2312"/>
            <w:sz w:val="32"/>
            <w:szCs w:val="32"/>
          </w:rPr>
          <w:delText>××</w:delText>
        </w:r>
      </w:del>
      <w:del w:id="1658" w:author="杨秋霞" w:date="2024-01-30T11:21:00Z">
        <w:r>
          <w:rPr>
            <w:rFonts w:hint="eastAsia" w:ascii="仿宋_GB2312" w:hAnsi="黑体" w:eastAsia="仿宋_GB2312"/>
            <w:sz w:val="32"/>
            <w:szCs w:val="32"/>
          </w:rPr>
          <w:delText>万元，政府采购服务预算</w:delText>
        </w:r>
      </w:del>
      <w:del w:id="1659" w:author="杨秋霞" w:date="2024-01-30T11:21:00Z">
        <w:r>
          <w:rPr>
            <w:rFonts w:hint="eastAsia" w:ascii="仿宋_GB2312" w:hAnsi="黑体" w:eastAsia="仿宋_GB2312" w:cs="仿宋_GB2312"/>
            <w:sz w:val="32"/>
            <w:szCs w:val="32"/>
          </w:rPr>
          <w:delText>××</w:delText>
        </w:r>
      </w:del>
      <w:del w:id="1660" w:author="杨秋霞" w:date="2024-01-30T11:21:00Z">
        <w:r>
          <w:rPr>
            <w:rFonts w:hint="eastAsia" w:ascii="仿宋_GB2312" w:hAnsi="黑体" w:eastAsia="仿宋_GB2312"/>
            <w:sz w:val="32"/>
            <w:szCs w:val="32"/>
          </w:rPr>
          <w:delText>万元，</w:delText>
        </w:r>
      </w:del>
      <w:del w:id="1661" w:author="杨秋霞" w:date="2024-01-30T11:21:00Z">
        <w:r>
          <w:rPr>
            <w:rFonts w:ascii="仿宋_GB2312" w:hAnsi="黑体" w:eastAsia="仿宋_GB2312"/>
            <w:sz w:val="32"/>
            <w:szCs w:val="32"/>
          </w:rPr>
          <w:delText>……</w:delText>
        </w:r>
      </w:del>
      <w:del w:id="1662" w:author="杨秋霞" w:date="2024-01-30T11:21:00Z">
        <w:r>
          <w:rPr>
            <w:rFonts w:hint="eastAsia" w:ascii="仿宋_GB2312" w:hAnsi="黑体" w:eastAsia="仿宋_GB2312"/>
            <w:sz w:val="32"/>
            <w:szCs w:val="32"/>
          </w:rPr>
          <w:delText>。</w:delText>
        </w:r>
      </w:del>
    </w:p>
    <w:p>
      <w:pPr>
        <w:ind w:firstLine="640" w:firstLineChars="200"/>
        <w:rPr>
          <w:del w:id="1663" w:author="杨秋霞" w:date="2024-01-30T11:21:00Z"/>
          <w:rFonts w:ascii="楷体" w:hAnsi="楷体" w:eastAsia="楷体"/>
          <w:sz w:val="32"/>
          <w:szCs w:val="32"/>
        </w:rPr>
      </w:pPr>
      <w:del w:id="1664" w:author="杨秋霞" w:date="2024-01-30T11:21:00Z">
        <w:r>
          <w:rPr>
            <w:rFonts w:hint="eastAsia" w:ascii="楷体" w:hAnsi="楷体" w:eastAsia="楷体"/>
            <w:sz w:val="32"/>
            <w:szCs w:val="32"/>
          </w:rPr>
          <w:delText>（三）国有资产占有使用情况</w:delText>
        </w:r>
      </w:del>
    </w:p>
    <w:p>
      <w:pPr>
        <w:ind w:firstLine="640" w:firstLineChars="200"/>
        <w:rPr>
          <w:del w:id="1665" w:author="杨秋霞" w:date="2024-01-30T11:21:00Z"/>
          <w:rFonts w:ascii="仿宋_GB2312" w:hAnsi="黑体" w:eastAsia="仿宋_GB2312" w:cs="仿宋_GB2312"/>
          <w:sz w:val="32"/>
          <w:szCs w:val="32"/>
        </w:rPr>
      </w:pPr>
      <w:del w:id="1666" w:author="杨秋霞" w:date="2024-01-30T11:21:00Z">
        <w:r>
          <w:rPr>
            <w:rFonts w:hint="eastAsia" w:ascii="仿宋_GB2312" w:hAnsi="黑体" w:eastAsia="仿宋_GB2312" w:cs="仿宋_GB2312"/>
            <w:sz w:val="32"/>
            <w:szCs w:val="32"/>
          </w:rPr>
          <w:delText>截至</w:delText>
        </w:r>
      </w:del>
      <w:del w:id="1667" w:author="杨秋霞" w:date="2024-01-30T11:21:00Z">
        <w:r>
          <w:rPr>
            <w:rFonts w:hint="default" w:ascii="仿宋_GB2312" w:hAnsi="黑体" w:eastAsia="仿宋_GB2312" w:cs="仿宋_GB2312"/>
            <w:sz w:val="32"/>
            <w:szCs w:val="32"/>
            <w:lang w:val="en-US"/>
          </w:rPr>
          <w:delText>××</w:delText>
        </w:r>
      </w:del>
      <w:del w:id="1668" w:author="杨秋霞" w:date="2024-01-30T11:21:00Z">
        <w:r>
          <w:rPr>
            <w:rFonts w:hint="eastAsia" w:ascii="仿宋_GB2312" w:hAnsi="黑体" w:eastAsia="仿宋_GB2312"/>
            <w:sz w:val="32"/>
            <w:szCs w:val="32"/>
          </w:rPr>
          <w:delText>年12月31日，</w:delText>
        </w:r>
      </w:del>
      <w:del w:id="1669" w:author="杨秋霞" w:date="2024-01-30T11:21:00Z">
        <w:r>
          <w:rPr>
            <w:rFonts w:hint="eastAsia" w:ascii="仿宋_GB2312" w:hAnsi="黑体" w:eastAsia="仿宋_GB2312" w:cs="仿宋_GB2312"/>
            <w:sz w:val="32"/>
            <w:szCs w:val="32"/>
          </w:rPr>
          <w:delText>××（部门或单位）本级及下属各预算单位共有车辆××辆，其中，领导干部用车××辆，机要通信应急用车××辆、一般执法执勤用车××辆、特种专业技术用车××辆、其他用车××辆。单位价值100万元以上设备××台（套）。</w:delText>
        </w:r>
      </w:del>
    </w:p>
    <w:p>
      <w:pPr>
        <w:ind w:firstLine="640" w:firstLineChars="200"/>
        <w:rPr>
          <w:del w:id="1670" w:author="杨秋霞" w:date="2024-01-30T11:21:00Z"/>
          <w:rFonts w:ascii="楷体" w:hAnsi="楷体" w:eastAsia="楷体"/>
          <w:sz w:val="32"/>
          <w:szCs w:val="32"/>
        </w:rPr>
      </w:pPr>
      <w:del w:id="1671" w:author="杨秋霞" w:date="2024-01-30T11:21:00Z">
        <w:r>
          <w:rPr>
            <w:rFonts w:hint="eastAsia" w:ascii="楷体" w:hAnsi="楷体" w:eastAsia="楷体"/>
            <w:sz w:val="32"/>
            <w:szCs w:val="32"/>
          </w:rPr>
          <w:delText>（四）绩效目标设置情况</w:delText>
        </w:r>
      </w:del>
    </w:p>
    <w:p>
      <w:pPr>
        <w:ind w:firstLine="640" w:firstLineChars="200"/>
        <w:rPr>
          <w:del w:id="1672" w:author="杨秋霞" w:date="2024-01-30T11:21:00Z"/>
          <w:rFonts w:ascii="仿宋_GB2312" w:hAnsi="黑体" w:eastAsia="仿宋_GB2312"/>
          <w:sz w:val="32"/>
          <w:szCs w:val="32"/>
        </w:rPr>
      </w:pPr>
      <w:del w:id="1673" w:author="杨秋霞" w:date="2024-01-30T11:21:00Z">
        <w:r>
          <w:rPr>
            <w:rFonts w:hint="eastAsia" w:ascii="仿宋_GB2312" w:hAnsi="黑体" w:eastAsia="仿宋_GB2312" w:cs="仿宋_GB2312"/>
            <w:sz w:val="32"/>
            <w:szCs w:val="32"/>
          </w:rPr>
          <w:delText>××</w:delText>
        </w:r>
      </w:del>
      <w:del w:id="1674" w:author="杨秋霞" w:date="2024-01-30T11:21:00Z">
        <w:r>
          <w:rPr>
            <w:rFonts w:hint="eastAsia" w:ascii="仿宋_GB2312" w:hAnsi="黑体" w:eastAsia="仿宋_GB2312"/>
            <w:sz w:val="32"/>
            <w:szCs w:val="32"/>
          </w:rPr>
          <w:delText>年</w:delText>
        </w:r>
      </w:del>
      <w:del w:id="1675" w:author="杨秋霞" w:date="2024-01-30T11:21:00Z">
        <w:r>
          <w:rPr>
            <w:rFonts w:hint="eastAsia" w:ascii="仿宋_GB2312" w:hAnsi="黑体" w:eastAsia="仿宋_GB2312" w:cs="仿宋_GB2312"/>
            <w:sz w:val="32"/>
            <w:szCs w:val="32"/>
          </w:rPr>
          <w:delText>××（部门或单位）××个项目实行绩效目标管理，涉及一般公共预算××</w:delText>
        </w:r>
      </w:del>
      <w:del w:id="1676" w:author="杨秋霞" w:date="2024-01-30T11:21:00Z">
        <w:r>
          <w:rPr>
            <w:rFonts w:hint="eastAsia" w:ascii="仿宋_GB2312" w:hAnsi="黑体" w:eastAsia="仿宋_GB2312"/>
            <w:sz w:val="32"/>
            <w:szCs w:val="32"/>
          </w:rPr>
          <w:delText>万元、政府性基金</w:delText>
        </w:r>
      </w:del>
      <w:del w:id="1677" w:author="杨秋霞" w:date="2024-01-30T11:21:00Z">
        <w:r>
          <w:rPr>
            <w:rFonts w:hint="eastAsia" w:ascii="仿宋_GB2312" w:hAnsi="黑体" w:eastAsia="仿宋_GB2312" w:cs="仿宋_GB2312"/>
            <w:sz w:val="32"/>
            <w:szCs w:val="32"/>
          </w:rPr>
          <w:delText>××</w:delText>
        </w:r>
      </w:del>
      <w:del w:id="1678" w:author="杨秋霞" w:date="2024-01-30T11:21:00Z">
        <w:r>
          <w:rPr>
            <w:rFonts w:hint="eastAsia" w:ascii="仿宋_GB2312" w:hAnsi="黑体" w:eastAsia="仿宋_GB2312"/>
            <w:sz w:val="32"/>
            <w:szCs w:val="32"/>
          </w:rPr>
          <w:delText>万元、</w:delText>
        </w:r>
      </w:del>
      <w:del w:id="1679" w:author="杨秋霞" w:date="2024-01-30T11:21:00Z">
        <w:r>
          <w:rPr>
            <w:rFonts w:ascii="仿宋_GB2312" w:hAnsi="黑体" w:eastAsia="仿宋_GB2312"/>
            <w:sz w:val="32"/>
            <w:szCs w:val="32"/>
          </w:rPr>
          <w:delText>……</w:delText>
        </w:r>
      </w:del>
      <w:del w:id="1680" w:author="杨秋霞" w:date="2024-01-30T11:21:00Z">
        <w:r>
          <w:rPr>
            <w:rFonts w:hint="eastAsia" w:ascii="仿宋_GB2312" w:hAnsi="黑体" w:eastAsia="仿宋_GB2312"/>
            <w:sz w:val="32"/>
            <w:szCs w:val="32"/>
          </w:rPr>
          <w:delText>。</w:delText>
        </w:r>
      </w:del>
    </w:p>
    <w:p>
      <w:pPr>
        <w:ind w:firstLine="640" w:firstLineChars="200"/>
        <w:jc w:val="left"/>
        <w:rPr>
          <w:rFonts w:ascii="黑体" w:hAnsi="黑体" w:eastAsia="黑体"/>
          <w:sz w:val="32"/>
          <w:szCs w:val="32"/>
        </w:rPr>
        <w:pPrChange w:id="1681" w:author="杨秋霞" w:date="2024-01-30T11:21:00Z">
          <w:pPr>
            <w:jc w:val="center"/>
          </w:pPr>
        </w:pPrChange>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A00002EF" w:usb1="4000004B"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84586829">
    <w:nsid w:val="10F6734D"/>
    <w:multiLevelType w:val="multilevel"/>
    <w:tmpl w:val="10F6734D"/>
    <w:lvl w:ilvl="0" w:tentative="1">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772744178">
    <w:nsid w:val="2E0F23F2"/>
    <w:multiLevelType w:val="multilevel"/>
    <w:tmpl w:val="2E0F23F2"/>
    <w:lvl w:ilvl="0" w:tentative="1">
      <w:start w:val="1"/>
      <w:numFmt w:val="decimal"/>
      <w:lvlText w:val="%1."/>
      <w:lvlJc w:val="left"/>
      <w:pPr>
        <w:ind w:left="1160" w:hanging="360"/>
      </w:pPr>
      <w:rPr>
        <w:rFonts w:hint="default"/>
      </w:rPr>
    </w:lvl>
    <w:lvl w:ilvl="1" w:tentative="1">
      <w:start w:val="1"/>
      <w:numFmt w:val="lowerLetter"/>
      <w:lvlText w:val="%2)"/>
      <w:lvlJc w:val="left"/>
      <w:pPr>
        <w:ind w:left="1640" w:hanging="420"/>
      </w:pPr>
    </w:lvl>
    <w:lvl w:ilvl="2" w:tentative="1">
      <w:start w:val="1"/>
      <w:numFmt w:val="lowerRoman"/>
      <w:lvlText w:val="%3."/>
      <w:lvlJc w:val="right"/>
      <w:pPr>
        <w:ind w:left="2060" w:hanging="420"/>
      </w:pPr>
    </w:lvl>
    <w:lvl w:ilvl="3" w:tentative="1">
      <w:start w:val="1"/>
      <w:numFmt w:val="decimal"/>
      <w:lvlText w:val="%4."/>
      <w:lvlJc w:val="left"/>
      <w:pPr>
        <w:ind w:left="2480" w:hanging="420"/>
      </w:pPr>
    </w:lvl>
    <w:lvl w:ilvl="4" w:tentative="1">
      <w:start w:val="1"/>
      <w:numFmt w:val="lowerLetter"/>
      <w:lvlText w:val="%5)"/>
      <w:lvlJc w:val="left"/>
      <w:pPr>
        <w:ind w:left="2900" w:hanging="420"/>
      </w:pPr>
    </w:lvl>
    <w:lvl w:ilvl="5" w:tentative="1">
      <w:start w:val="1"/>
      <w:numFmt w:val="lowerRoman"/>
      <w:lvlText w:val="%6."/>
      <w:lvlJc w:val="right"/>
      <w:pPr>
        <w:ind w:left="3320" w:hanging="420"/>
      </w:pPr>
    </w:lvl>
    <w:lvl w:ilvl="6" w:tentative="1">
      <w:start w:val="1"/>
      <w:numFmt w:val="decimal"/>
      <w:lvlText w:val="%7."/>
      <w:lvlJc w:val="left"/>
      <w:pPr>
        <w:ind w:left="3740" w:hanging="420"/>
      </w:pPr>
    </w:lvl>
    <w:lvl w:ilvl="7" w:tentative="1">
      <w:start w:val="1"/>
      <w:numFmt w:val="lowerLetter"/>
      <w:lvlText w:val="%8)"/>
      <w:lvlJc w:val="left"/>
      <w:pPr>
        <w:ind w:left="4160" w:hanging="420"/>
      </w:pPr>
    </w:lvl>
    <w:lvl w:ilvl="8" w:tentative="1">
      <w:start w:val="1"/>
      <w:numFmt w:val="lowerRoman"/>
      <w:lvlText w:val="%9."/>
      <w:lvlJc w:val="right"/>
      <w:pPr>
        <w:ind w:left="45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 w:numId="6">
    <w:abstractNumId w:val="284586829"/>
  </w:num>
  <w:num w:numId="7">
    <w:abstractNumId w:val="7727441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revisionView w:markup="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paragraph" w:styleId="2">
    <w:name w:val="toa heading"/>
    <w:basedOn w:val="1"/>
    <w:next w:val="1"/>
    <w:semiHidden/>
    <w:unhideWhenUsed/>
    <w:uiPriority w:val="0"/>
    <w:pPr>
      <w:spacing w:before="120"/>
    </w:pPr>
    <w:rPr>
      <w:rFonts w:ascii="Cambria" w:hAnsi="Cambria"/>
      <w:sz w:val="24"/>
    </w:rPr>
  </w:style>
  <w:style w:type="paragraph" w:styleId="3">
    <w:name w:val="Body Text First Indent"/>
    <w:basedOn w:val="4"/>
    <w:semiHidden/>
    <w:unhideWhenUsed/>
    <w:uiPriority w:val="0"/>
    <w:pPr>
      <w:ind w:firstLine="420" w:firstLineChars="100"/>
    </w:pPr>
  </w:style>
  <w:style w:type="paragraph" w:styleId="4">
    <w:name w:val="Body Text"/>
    <w:basedOn w:val="1"/>
    <w:semiHidden/>
    <w:unhideWhenUsed/>
    <w:uiPriority w:val="0"/>
    <w:pPr>
      <w:spacing w:after="120" w:afterAutospacing="0"/>
    </w:p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paragraph" w:customStyle="1" w:styleId="10">
    <w:name w:val="列出段落1"/>
    <w:basedOn w:val="1"/>
    <w:qFormat/>
    <w:uiPriority w:val="34"/>
    <w:pPr>
      <w:ind w:firstLine="420" w:firstLineChars="200"/>
    </w:pPr>
  </w:style>
  <w:style w:type="character" w:customStyle="1" w:styleId="11">
    <w:name w:val="页眉 Char"/>
    <w:basedOn w:val="7"/>
    <w:link w:val="6"/>
    <w:semiHidden/>
    <w:qFormat/>
    <w:uiPriority w:val="99"/>
    <w:rPr>
      <w:sz w:val="18"/>
      <w:szCs w:val="18"/>
    </w:rPr>
  </w:style>
  <w:style w:type="character" w:customStyle="1" w:styleId="12">
    <w:name w:val="页脚 Char"/>
    <w:basedOn w:val="7"/>
    <w:link w:val="5"/>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580</Words>
  <Characters>3311</Characters>
  <Lines>27</Lines>
  <Paragraphs>7</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杨薇</cp:lastModifiedBy>
  <cp:lastPrinted>2024-01-30T08:46:00Z</cp:lastPrinted>
  <dcterms:modified xsi:type="dcterms:W3CDTF">2025-02-17T02:59:34Z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woTemplateTypoMode">
    <vt:lpwstr>web</vt:lpwstr>
  </property>
  <property fmtid="{D5CDD505-2E9C-101B-9397-08002B2CF9AE}" pid="4" name="woTemplate">
    <vt:r8>1</vt:r8>
  </property>
</Properties>
</file>